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CB974" w14:textId="12329F86" w:rsidR="004D0BAE" w:rsidRPr="004D0BAE" w:rsidRDefault="004D0BAE" w:rsidP="004D0BAE">
      <w:pPr>
        <w:pStyle w:val="berschrift1"/>
      </w:pPr>
      <w:r w:rsidRPr="004D0BAE">
        <w:rPr>
          <w:noProof/>
        </w:rPr>
        <w:drawing>
          <wp:anchor distT="0" distB="0" distL="114300" distR="114300" simplePos="0" relativeHeight="251674624" behindDoc="0" locked="0" layoutInCell="1" allowOverlap="1" wp14:anchorId="4C0A2997" wp14:editId="3CEA6012">
            <wp:simplePos x="0" y="0"/>
            <wp:positionH relativeFrom="column">
              <wp:posOffset>4433570</wp:posOffset>
            </wp:positionH>
            <wp:positionV relativeFrom="paragraph">
              <wp:posOffset>265430</wp:posOffset>
            </wp:positionV>
            <wp:extent cx="365760" cy="43434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3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E">
        <w:rPr>
          <w:noProof/>
        </w:rPr>
        <w:drawing>
          <wp:anchor distT="0" distB="0" distL="114300" distR="114300" simplePos="0" relativeHeight="251673600" behindDoc="1" locked="0" layoutInCell="1" allowOverlap="1" wp14:anchorId="067460B1" wp14:editId="39AE2B16">
            <wp:simplePos x="0" y="0"/>
            <wp:positionH relativeFrom="column">
              <wp:posOffset>4074861</wp:posOffset>
            </wp:positionH>
            <wp:positionV relativeFrom="paragraph">
              <wp:posOffset>12675</wp:posOffset>
            </wp:positionV>
            <wp:extent cx="1233253" cy="1110772"/>
            <wp:effectExtent l="0" t="0" r="508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3253" cy="11107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Infoblatt: </w:t>
      </w:r>
      <w:r w:rsidRPr="004D0BAE">
        <w:t>E-Mail</w:t>
      </w:r>
    </w:p>
    <w:p w14:paraId="26CE2311" w14:textId="77777777" w:rsidR="004D0BAE" w:rsidRPr="00C05501" w:rsidRDefault="004D0BAE" w:rsidP="004D0BAE">
      <w:pPr>
        <w:pStyle w:val="berschrift3"/>
        <w:rPr>
          <w:lang w:val="de-AT" w:eastAsia="de-AT"/>
        </w:rPr>
      </w:pPr>
      <w:r w:rsidRPr="00C05501">
        <w:rPr>
          <w:lang w:val="de-AT" w:eastAsia="de-AT"/>
        </w:rPr>
        <w:t xml:space="preserve">Was ist eine E-Mail? </w:t>
      </w:r>
    </w:p>
    <w:p w14:paraId="4D241885" w14:textId="38580B80" w:rsidR="004D0BAE" w:rsidRPr="00C05501" w:rsidRDefault="004D0BAE" w:rsidP="0004538B">
      <w:pPr>
        <w:spacing w:after="120"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 xml:space="preserve">Eine E-Mail ist ein elektronischer Brief. Das </w:t>
      </w:r>
      <w:r w:rsidRPr="00F7558F">
        <w:rPr>
          <w:rFonts w:eastAsia="Arial"/>
          <w:b/>
          <w:bCs/>
          <w:iCs/>
          <w:szCs w:val="24"/>
          <w:lang w:val="de-AT" w:eastAsia="de-AT"/>
        </w:rPr>
        <w:t>E-</w:t>
      </w:r>
      <w:r w:rsidRPr="00C05501">
        <w:rPr>
          <w:rFonts w:eastAsia="Arial"/>
          <w:b/>
          <w:bCs/>
          <w:iCs/>
          <w:szCs w:val="24"/>
          <w:lang w:val="de-AT" w:eastAsia="de-AT"/>
        </w:rPr>
        <w:t xml:space="preserve"> </w:t>
      </w:r>
      <w:r w:rsidRPr="00C05501">
        <w:rPr>
          <w:rFonts w:eastAsia="Arial"/>
          <w:iCs/>
          <w:szCs w:val="24"/>
          <w:lang w:val="de-AT" w:eastAsia="de-AT"/>
        </w:rPr>
        <w:t xml:space="preserve">steht für elektronisch und </w:t>
      </w:r>
      <w:r w:rsidRPr="00F7558F">
        <w:rPr>
          <w:rFonts w:eastAsia="Arial"/>
          <w:b/>
          <w:bCs/>
          <w:iCs/>
          <w:szCs w:val="24"/>
          <w:lang w:val="de-AT" w:eastAsia="de-AT"/>
        </w:rPr>
        <w:t>Mail</w:t>
      </w:r>
      <w:r w:rsidRPr="00C05501">
        <w:rPr>
          <w:rFonts w:eastAsia="Arial"/>
          <w:b/>
          <w:bCs/>
          <w:iCs/>
          <w:color w:val="FF0000"/>
          <w:szCs w:val="24"/>
          <w:lang w:val="de-AT" w:eastAsia="de-AT"/>
        </w:rPr>
        <w:t xml:space="preserve"> </w:t>
      </w:r>
      <w:r w:rsidRPr="00C05501">
        <w:rPr>
          <w:rFonts w:eastAsia="Arial"/>
          <w:iCs/>
          <w:szCs w:val="24"/>
          <w:lang w:val="de-AT" w:eastAsia="de-AT"/>
        </w:rPr>
        <w:t xml:space="preserve">ist der englische Begriff für Post. </w:t>
      </w:r>
    </w:p>
    <w:p w14:paraId="73CFB3AF" w14:textId="77777777" w:rsidR="004D0BAE" w:rsidRPr="00C05501" w:rsidRDefault="004D0BAE" w:rsidP="004D0BAE">
      <w:pPr>
        <w:pStyle w:val="berschrift3"/>
        <w:rPr>
          <w:lang w:val="de-AT" w:eastAsia="de-AT"/>
        </w:rPr>
      </w:pPr>
      <w:r w:rsidRPr="00C05501">
        <w:rPr>
          <w:lang w:val="de-AT" w:eastAsia="de-AT"/>
        </w:rPr>
        <w:t>Wie ist eine E-Mail aufgebaut?</w:t>
      </w:r>
    </w:p>
    <w:p w14:paraId="022D2ECC" w14:textId="77777777" w:rsidR="004D0BAE" w:rsidRPr="00C05501" w:rsidRDefault="004D0BAE" w:rsidP="0004538B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>Ähnlich wie beim Brief gibt es die Kopfzeile und den Textkörper.</w:t>
      </w:r>
    </w:p>
    <w:p w14:paraId="49A7EE3C" w14:textId="65AF3EC3" w:rsidR="004D0BAE" w:rsidRPr="00C05501" w:rsidRDefault="004D0BAE" w:rsidP="0004538B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 xml:space="preserve">Die Kopfzeile wird </w:t>
      </w:r>
      <w:r w:rsidRPr="00C05501">
        <w:rPr>
          <w:rFonts w:eastAsia="Arial"/>
          <w:b/>
          <w:bCs/>
          <w:iCs/>
          <w:szCs w:val="24"/>
          <w:lang w:val="de-AT" w:eastAsia="de-AT"/>
        </w:rPr>
        <w:t>„</w:t>
      </w:r>
      <w:r w:rsidRPr="00223417">
        <w:rPr>
          <w:rFonts w:eastAsia="Arial"/>
          <w:iCs/>
          <w:szCs w:val="24"/>
          <w:lang w:val="de-AT" w:eastAsia="de-AT"/>
        </w:rPr>
        <w:t>Header</w:t>
      </w:r>
      <w:r w:rsidRPr="00C05501">
        <w:rPr>
          <w:rFonts w:eastAsia="Arial"/>
          <w:b/>
          <w:bCs/>
          <w:iCs/>
          <w:szCs w:val="24"/>
          <w:lang w:val="de-AT" w:eastAsia="de-AT"/>
        </w:rPr>
        <w:t xml:space="preserve">“ </w:t>
      </w:r>
      <w:r w:rsidRPr="00C05501">
        <w:rPr>
          <w:rFonts w:eastAsia="Arial"/>
          <w:iCs/>
          <w:szCs w:val="24"/>
          <w:lang w:val="de-AT" w:eastAsia="de-AT"/>
        </w:rPr>
        <w:t xml:space="preserve">genannt und besteht aus </w:t>
      </w:r>
      <w:r>
        <w:rPr>
          <w:rFonts w:eastAsia="Arial"/>
          <w:iCs/>
          <w:szCs w:val="24"/>
          <w:lang w:val="de-AT" w:eastAsia="de-AT"/>
        </w:rPr>
        <w:t xml:space="preserve">der </w:t>
      </w:r>
      <w:r w:rsidRPr="00C05501">
        <w:rPr>
          <w:rFonts w:eastAsia="Arial"/>
          <w:iCs/>
          <w:szCs w:val="24"/>
          <w:lang w:val="de-AT" w:eastAsia="de-AT"/>
        </w:rPr>
        <w:t>Absender</w:t>
      </w:r>
      <w:r>
        <w:rPr>
          <w:rFonts w:eastAsia="Arial"/>
          <w:iCs/>
          <w:szCs w:val="24"/>
          <w:lang w:val="de-AT" w:eastAsia="de-AT"/>
        </w:rPr>
        <w:t>angabe</w:t>
      </w:r>
      <w:r w:rsidRPr="00C05501">
        <w:rPr>
          <w:rFonts w:eastAsia="Arial"/>
          <w:iCs/>
          <w:szCs w:val="24"/>
          <w:lang w:val="de-AT" w:eastAsia="de-AT"/>
        </w:rPr>
        <w:t>,</w:t>
      </w:r>
      <w:r>
        <w:rPr>
          <w:rFonts w:eastAsia="Arial"/>
          <w:iCs/>
          <w:szCs w:val="24"/>
          <w:lang w:val="de-AT" w:eastAsia="de-AT"/>
        </w:rPr>
        <w:t xml:space="preserve"> einem </w:t>
      </w:r>
      <w:r w:rsidRPr="00C05501">
        <w:rPr>
          <w:rFonts w:eastAsia="Arial"/>
          <w:iCs/>
          <w:szCs w:val="24"/>
          <w:lang w:val="de-AT" w:eastAsia="de-AT"/>
        </w:rPr>
        <w:t xml:space="preserve">Datum und </w:t>
      </w:r>
      <w:r>
        <w:rPr>
          <w:rFonts w:eastAsia="Arial"/>
          <w:iCs/>
          <w:szCs w:val="24"/>
          <w:lang w:val="de-AT" w:eastAsia="de-AT"/>
        </w:rPr>
        <w:t xml:space="preserve">der </w:t>
      </w:r>
      <w:r w:rsidRPr="00C05501">
        <w:rPr>
          <w:rFonts w:eastAsia="Arial"/>
          <w:iCs/>
          <w:szCs w:val="24"/>
          <w:lang w:val="de-AT" w:eastAsia="de-AT"/>
        </w:rPr>
        <w:t>Betreff</w:t>
      </w:r>
      <w:r>
        <w:rPr>
          <w:rFonts w:eastAsia="Arial"/>
          <w:iCs/>
          <w:szCs w:val="24"/>
          <w:lang w:val="de-AT" w:eastAsia="de-AT"/>
        </w:rPr>
        <w:t>-Zeile</w:t>
      </w:r>
      <w:r w:rsidRPr="00C05501">
        <w:rPr>
          <w:rFonts w:eastAsia="Arial"/>
          <w:iCs/>
          <w:szCs w:val="24"/>
          <w:lang w:val="de-AT" w:eastAsia="de-AT"/>
        </w:rPr>
        <w:t xml:space="preserve">. </w:t>
      </w:r>
    </w:p>
    <w:p w14:paraId="4A6B47B7" w14:textId="3037206F" w:rsidR="004D0BAE" w:rsidRPr="00C05501" w:rsidRDefault="004D0BAE" w:rsidP="0004538B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 xml:space="preserve">Im Textkörper, </w:t>
      </w:r>
      <w:r w:rsidRPr="00C05501">
        <w:rPr>
          <w:rFonts w:eastAsia="Arial"/>
          <w:b/>
          <w:bCs/>
          <w:iCs/>
          <w:szCs w:val="24"/>
          <w:lang w:val="de-AT" w:eastAsia="de-AT"/>
        </w:rPr>
        <w:t>„</w:t>
      </w:r>
      <w:r w:rsidRPr="00223417">
        <w:rPr>
          <w:rFonts w:eastAsia="Arial"/>
          <w:iCs/>
          <w:szCs w:val="24"/>
          <w:lang w:val="de-AT" w:eastAsia="de-AT"/>
        </w:rPr>
        <w:t>Body</w:t>
      </w:r>
      <w:r w:rsidRPr="00C05501">
        <w:rPr>
          <w:rFonts w:eastAsia="Arial"/>
          <w:b/>
          <w:bCs/>
          <w:iCs/>
          <w:szCs w:val="24"/>
          <w:lang w:val="de-AT" w:eastAsia="de-AT"/>
        </w:rPr>
        <w:t xml:space="preserve">“ </w:t>
      </w:r>
      <w:r w:rsidRPr="00C05501">
        <w:rPr>
          <w:rFonts w:eastAsia="Arial"/>
          <w:iCs/>
          <w:szCs w:val="24"/>
          <w:lang w:val="de-AT" w:eastAsia="de-AT"/>
        </w:rPr>
        <w:t>genannt, steht der</w:t>
      </w:r>
      <w:r w:rsidRPr="00C05501">
        <w:rPr>
          <w:rFonts w:eastAsia="Arial"/>
          <w:b/>
          <w:bCs/>
          <w:iCs/>
          <w:szCs w:val="24"/>
          <w:lang w:val="de-AT" w:eastAsia="de-AT"/>
        </w:rPr>
        <w:t xml:space="preserve"> </w:t>
      </w:r>
      <w:r w:rsidRPr="00C05501">
        <w:rPr>
          <w:rFonts w:eastAsia="Arial"/>
          <w:iCs/>
          <w:szCs w:val="24"/>
          <w:lang w:val="de-AT" w:eastAsia="de-AT"/>
        </w:rPr>
        <w:t xml:space="preserve">Inhalt der E-Mail und die Signatur. </w:t>
      </w:r>
      <w:r w:rsidR="00223417">
        <w:rPr>
          <w:rFonts w:eastAsia="Arial"/>
          <w:iCs/>
          <w:szCs w:val="24"/>
          <w:lang w:val="de-AT" w:eastAsia="de-AT"/>
        </w:rPr>
        <w:t>Die Signatur besteht in der Regel u</w:t>
      </w:r>
      <w:r w:rsidR="00AA21AC">
        <w:rPr>
          <w:rFonts w:eastAsia="Arial"/>
          <w:iCs/>
          <w:szCs w:val="24"/>
          <w:lang w:val="de-AT" w:eastAsia="de-AT"/>
        </w:rPr>
        <w:t>nter anderem</w:t>
      </w:r>
      <w:r w:rsidR="00223417">
        <w:rPr>
          <w:rFonts w:eastAsia="Arial"/>
          <w:iCs/>
          <w:szCs w:val="24"/>
          <w:lang w:val="de-AT" w:eastAsia="de-AT"/>
        </w:rPr>
        <w:t xml:space="preserve"> aus der </w:t>
      </w:r>
      <w:r w:rsidR="00223417" w:rsidRPr="00223417">
        <w:rPr>
          <w:rFonts w:eastAsia="Arial"/>
          <w:iCs/>
          <w:szCs w:val="24"/>
          <w:lang w:val="de-AT" w:eastAsia="de-AT"/>
        </w:rPr>
        <w:t>Anschrift und der Telefonnummer.</w:t>
      </w:r>
    </w:p>
    <w:p w14:paraId="10AB221B" w14:textId="36C964FD" w:rsidR="004D0BAE" w:rsidRDefault="004D0BAE" w:rsidP="0004538B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>Zusätzlich gibt es</w:t>
      </w:r>
      <w:r w:rsidRPr="00C05501">
        <w:rPr>
          <w:rFonts w:eastAsia="Arial"/>
          <w:iCs/>
          <w:szCs w:val="24"/>
          <w:lang w:val="de-AT" w:eastAsia="de-AT"/>
        </w:rPr>
        <w:t xml:space="preserve"> noch Anhänge einer E-Mail, die </w:t>
      </w:r>
      <w:r>
        <w:rPr>
          <w:rFonts w:eastAsia="Arial"/>
          <w:iCs/>
          <w:szCs w:val="24"/>
          <w:lang w:val="de-AT" w:eastAsia="de-AT"/>
        </w:rPr>
        <w:t>„</w:t>
      </w:r>
      <w:r w:rsidRPr="00223417">
        <w:rPr>
          <w:rFonts w:eastAsia="Arial"/>
          <w:iCs/>
          <w:szCs w:val="24"/>
          <w:lang w:val="de-AT" w:eastAsia="de-AT"/>
        </w:rPr>
        <w:t>Attachments</w:t>
      </w:r>
      <w:r>
        <w:rPr>
          <w:rFonts w:eastAsia="Arial"/>
          <w:b/>
          <w:bCs/>
          <w:iCs/>
          <w:szCs w:val="24"/>
          <w:lang w:val="de-AT" w:eastAsia="de-AT"/>
        </w:rPr>
        <w:t>“</w:t>
      </w:r>
      <w:r w:rsidRPr="00C05501">
        <w:rPr>
          <w:rFonts w:eastAsia="Arial"/>
          <w:iCs/>
          <w:szCs w:val="24"/>
          <w:lang w:val="de-AT" w:eastAsia="de-AT"/>
        </w:rPr>
        <w:t>.</w:t>
      </w:r>
    </w:p>
    <w:p w14:paraId="673419EC" w14:textId="77777777" w:rsidR="002F0257" w:rsidRPr="00C05501" w:rsidRDefault="002F0257" w:rsidP="0004538B">
      <w:pPr>
        <w:spacing w:after="120"/>
        <w:jc w:val="both"/>
        <w:rPr>
          <w:rFonts w:eastAsia="Arial"/>
          <w:iCs/>
          <w:szCs w:val="24"/>
          <w:lang w:val="de-AT" w:eastAsia="de-AT"/>
        </w:rPr>
      </w:pPr>
    </w:p>
    <w:p w14:paraId="10482B7F" w14:textId="56543E4B" w:rsidR="004D0BAE" w:rsidRPr="00C05501" w:rsidRDefault="00533034" w:rsidP="00223417">
      <w:pPr>
        <w:spacing w:after="120"/>
        <w:jc w:val="center"/>
        <w:rPr>
          <w:rFonts w:eastAsia="Arial"/>
          <w:iCs/>
          <w:szCs w:val="24"/>
          <w:lang w:val="de-AT" w:eastAsia="de-AT"/>
        </w:rPr>
      </w:pPr>
      <w:r w:rsidRPr="00F7558F">
        <w:rPr>
          <w:rFonts w:eastAsia="Arial"/>
          <w:iCs/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2E42353" wp14:editId="2A55237E">
                <wp:simplePos x="0" y="0"/>
                <wp:positionH relativeFrom="column">
                  <wp:posOffset>-54610</wp:posOffset>
                </wp:positionH>
                <wp:positionV relativeFrom="paragraph">
                  <wp:posOffset>3069590</wp:posOffset>
                </wp:positionV>
                <wp:extent cx="1150620" cy="624840"/>
                <wp:effectExtent l="0" t="0" r="11430" b="22860"/>
                <wp:wrapNone/>
                <wp:docPr id="29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0620" cy="62484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noFill/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585C49" w14:textId="51E89B0F" w:rsidR="00F7558F" w:rsidRPr="00223417" w:rsidRDefault="00F7558F" w:rsidP="00F7558F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  <w:t xml:space="preserve">Signatur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  <w:br/>
                              <w:t>(Unterschrift)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42353" id="Diagonal liegende Ecken des Rechtecks abrunden 3" o:spid="_x0000_s1026" style="position:absolute;left:0;text-align:left;margin-left:-4.3pt;margin-top:241.7pt;width:90.6pt;height:49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0620,624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" adj="-11796480,,5400" path="m154129,r996491,l1150620,r,470711c1150620,555834,1081614,624840,996491,624840l,624840r,l,154129c,69006,69006,,154129,xe" filled="f" strokecolor="#936" strokeweight="2pt">
                <v:stroke joinstyle="miter"/>
                <v:formulas/>
                <v:path arrowok="t" o:connecttype="custom" o:connectlocs="154129,0;1150620,0;1150620,0;1150620,470711;996491,624840;0,624840;0,624840;0,154129;154129,0" o:connectangles="0,0,0,0,0,0,0,0,0" textboxrect="0,0,1150620,624840"/>
                <v:textbox inset="1mm,0,0,0">
                  <w:txbxContent>
                    <w:p w14:paraId="4B585C49" w14:textId="51E89B0F" w:rsidR="00F7558F" w:rsidRPr="00223417" w:rsidRDefault="00F7558F" w:rsidP="00F7558F">
                      <w:pPr>
                        <w:jc w:val="both"/>
                        <w:rPr>
                          <w:color w:val="000000" w:themeColor="text1"/>
                          <w:sz w:val="20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sz w:val="20"/>
                          <w:lang w:val="de-AT"/>
                        </w:rPr>
                        <w:t xml:space="preserve">Signatur </w:t>
                      </w:r>
                      <w:r>
                        <w:rPr>
                          <w:color w:val="000000" w:themeColor="text1"/>
                          <w:sz w:val="20"/>
                          <w:lang w:val="de-AT"/>
                        </w:rPr>
                        <w:br/>
                        <w:t>(Unterschrift)</w:t>
                      </w:r>
                    </w:p>
                  </w:txbxContent>
                </v:textbox>
              </v:shape>
            </w:pict>
          </mc:Fallback>
        </mc:AlternateContent>
      </w:r>
      <w:r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8D705E" wp14:editId="0D0B4D32">
                <wp:simplePos x="0" y="0"/>
                <wp:positionH relativeFrom="column">
                  <wp:posOffset>-367030</wp:posOffset>
                </wp:positionH>
                <wp:positionV relativeFrom="paragraph">
                  <wp:posOffset>231775</wp:posOffset>
                </wp:positionV>
                <wp:extent cx="781050" cy="1303020"/>
                <wp:effectExtent l="0" t="0" r="19050" b="11430"/>
                <wp:wrapNone/>
                <wp:docPr id="25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30302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noFill/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79FA40" w14:textId="648183D3" w:rsidR="00D868A7" w:rsidRPr="00223417" w:rsidRDefault="00D868A7" w:rsidP="00D868A7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  <w:t>Header (Kopfzeile)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D705E" id="_x0000_s1027" style="position:absolute;left:0;text-align:left;margin-left:-28.9pt;margin-top:18.25pt;width:61.5pt;height:102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1050,1303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" adj="-11796480,,5400" path="m192662,l781050,r,l781050,1110358v,106404,-86258,192662,-192662,192662l,1303020r,l,192662c,86258,86258,,192662,xe" filled="f" strokecolor="#936" strokeweight="2pt">
                <v:stroke joinstyle="miter"/>
                <v:formulas/>
                <v:path arrowok="t" o:connecttype="custom" o:connectlocs="192662,0;781050,0;781050,0;781050,1110358;588388,1303020;0,1303020;0,1303020;0,192662;192662,0" o:connectangles="0,0,0,0,0,0,0,0,0" textboxrect="0,0,781050,1303020"/>
                <v:textbox inset="1mm,0,0,0">
                  <w:txbxContent>
                    <w:p w14:paraId="1079FA40" w14:textId="648183D3" w:rsidR="00D868A7" w:rsidRPr="00223417" w:rsidRDefault="00D868A7" w:rsidP="00D868A7">
                      <w:pPr>
                        <w:jc w:val="both"/>
                        <w:rPr>
                          <w:color w:val="000000" w:themeColor="text1"/>
                          <w:sz w:val="20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sz w:val="20"/>
                          <w:lang w:val="de-AT"/>
                        </w:rPr>
                        <w:t>Header (Kopfzeile)</w:t>
                      </w:r>
                    </w:p>
                  </w:txbxContent>
                </v:textbox>
              </v:shape>
            </w:pict>
          </mc:Fallback>
        </mc:AlternateContent>
      </w:r>
      <w:r w:rsidR="00F7558F" w:rsidRPr="00F7558F">
        <w:rPr>
          <w:rFonts w:eastAsia="Arial"/>
          <w:iCs/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0DE3CCF" wp14:editId="78E698BC">
                <wp:simplePos x="0" y="0"/>
                <wp:positionH relativeFrom="column">
                  <wp:posOffset>600710</wp:posOffset>
                </wp:positionH>
                <wp:positionV relativeFrom="paragraph">
                  <wp:posOffset>2193290</wp:posOffset>
                </wp:positionV>
                <wp:extent cx="3710940" cy="457200"/>
                <wp:effectExtent l="0" t="0" r="22860" b="19050"/>
                <wp:wrapNone/>
                <wp:docPr id="30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0940" cy="4572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noFill/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AE845D" w14:textId="52EB1989" w:rsidR="00F7558F" w:rsidRPr="00223417" w:rsidRDefault="00F7558F" w:rsidP="00F7558F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  <w:t>Body (Inhalt der E-Mail)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E3CCF" id="_x0000_s1028" style="position:absolute;left:0;text-align:left;margin-left:47.3pt;margin-top:172.7pt;width:292.2pt;height:3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10940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" adj="-11796480,,5400" path="m112778,l3710940,r,l3710940,344422v,62286,-50492,112778,-112778,112778l,457200r,l,112778c,50492,50492,,112778,xe" filled="f" strokecolor="#936" strokeweight="2pt">
                <v:stroke joinstyle="miter"/>
                <v:formulas/>
                <v:path arrowok="t" o:connecttype="custom" o:connectlocs="112778,0;3710940,0;3710940,0;3710940,344422;3598162,457200;0,457200;0,457200;0,112778;112778,0" o:connectangles="0,0,0,0,0,0,0,0,0" textboxrect="0,0,3710940,457200"/>
                <v:textbox inset="1mm,0,0,0">
                  <w:txbxContent>
                    <w:p w14:paraId="5FAE845D" w14:textId="52EB1989" w:rsidR="00F7558F" w:rsidRPr="00223417" w:rsidRDefault="00F7558F" w:rsidP="00F7558F">
                      <w:pPr>
                        <w:jc w:val="both"/>
                        <w:rPr>
                          <w:color w:val="000000" w:themeColor="text1"/>
                          <w:sz w:val="20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sz w:val="20"/>
                          <w:lang w:val="de-AT"/>
                        </w:rPr>
                        <w:t>Body (Inhalt der E-Mail)</w:t>
                      </w:r>
                    </w:p>
                  </w:txbxContent>
                </v:textbox>
              </v:shape>
            </w:pict>
          </mc:Fallback>
        </mc:AlternateContent>
      </w:r>
      <w:r w:rsidR="00F7558F" w:rsidRPr="00F7558F">
        <w:rPr>
          <w:rFonts w:eastAsia="Arial"/>
          <w:iCs/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45A69D6" wp14:editId="026206EF">
                <wp:simplePos x="0" y="0"/>
                <wp:positionH relativeFrom="column">
                  <wp:posOffset>381000</wp:posOffset>
                </wp:positionH>
                <wp:positionV relativeFrom="paragraph">
                  <wp:posOffset>2914015</wp:posOffset>
                </wp:positionV>
                <wp:extent cx="400050" cy="152400"/>
                <wp:effectExtent l="19050" t="57150" r="0" b="1905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524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99336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68BF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8" o:spid="_x0000_s1026" type="#_x0000_t32" style="position:absolute;margin-left:30pt;margin-top:229.45pt;width:31.5pt;height:12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" strokecolor="#936" strokeweight="2.25pt">
                <v:stroke endarrow="block"/>
              </v:shape>
            </w:pict>
          </mc:Fallback>
        </mc:AlternateContent>
      </w:r>
      <w:r w:rsidR="00F7558F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B83781" wp14:editId="30F1C7FC">
                <wp:simplePos x="0" y="0"/>
                <wp:positionH relativeFrom="column">
                  <wp:posOffset>4952365</wp:posOffset>
                </wp:positionH>
                <wp:positionV relativeFrom="paragraph">
                  <wp:posOffset>1771015</wp:posOffset>
                </wp:positionV>
                <wp:extent cx="937260" cy="571500"/>
                <wp:effectExtent l="0" t="0" r="15240" b="19050"/>
                <wp:wrapNone/>
                <wp:docPr id="9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" cy="5715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F6D175" w14:textId="0FBE25AF" w:rsidR="00223417" w:rsidRPr="00223417" w:rsidRDefault="00D868A7" w:rsidP="00223417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  <w:t>Attachment (Anhang)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83781" id="_x0000_s1029" style="position:absolute;left:0;text-align:left;margin-left:389.95pt;margin-top:139.45pt;width:73.8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7260,571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" adj="-11796480,,5400" path="m140972,l937260,r,l937260,430528v,77857,-63115,140972,-140972,140972l,571500r,l,140972c,63115,63115,,140972,xe" fillcolor="white [3212]" strokecolor="#936" strokeweight="2pt">
                <v:stroke joinstyle="miter"/>
                <v:formulas/>
                <v:path arrowok="t" o:connecttype="custom" o:connectlocs="140972,0;937260,0;937260,0;937260,430528;796288,571500;0,571500;0,571500;0,140972;140972,0" o:connectangles="0,0,0,0,0,0,0,0,0" textboxrect="0,0,937260,571500"/>
                <v:textbox inset="1mm,0,0,0">
                  <w:txbxContent>
                    <w:p w14:paraId="07F6D175" w14:textId="0FBE25AF" w:rsidR="00223417" w:rsidRPr="00223417" w:rsidRDefault="00D868A7" w:rsidP="00223417">
                      <w:pPr>
                        <w:jc w:val="both"/>
                        <w:rPr>
                          <w:color w:val="000000" w:themeColor="text1"/>
                          <w:sz w:val="20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sz w:val="20"/>
                          <w:lang w:val="de-AT"/>
                        </w:rPr>
                        <w:t>Attachment (Anhang)</w:t>
                      </w:r>
                    </w:p>
                  </w:txbxContent>
                </v:textbox>
              </v:shape>
            </w:pict>
          </mc:Fallback>
        </mc:AlternateContent>
      </w:r>
      <w:r w:rsidR="00F7558F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0E6375" wp14:editId="7946FF01">
                <wp:simplePos x="0" y="0"/>
                <wp:positionH relativeFrom="column">
                  <wp:posOffset>3694430</wp:posOffset>
                </wp:positionH>
                <wp:positionV relativeFrom="paragraph">
                  <wp:posOffset>1831975</wp:posOffset>
                </wp:positionV>
                <wp:extent cx="1257300" cy="251460"/>
                <wp:effectExtent l="19050" t="57150" r="19050" b="3429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57300" cy="25146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99336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A8C40" id="Gerade Verbindung mit Pfeil 10" o:spid="_x0000_s1026" type="#_x0000_t32" style="position:absolute;margin-left:290.9pt;margin-top:144.25pt;width:99pt;height:19.8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" strokecolor="#936" strokeweight="2.25pt">
                <v:stroke endarrow="block"/>
              </v:shape>
            </w:pict>
          </mc:Fallback>
        </mc:AlternateContent>
      </w:r>
      <w:r w:rsidR="00F7558F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2513AC" wp14:editId="7D72379B">
                <wp:simplePos x="0" y="0"/>
                <wp:positionH relativeFrom="column">
                  <wp:posOffset>1720850</wp:posOffset>
                </wp:positionH>
                <wp:positionV relativeFrom="paragraph">
                  <wp:posOffset>147955</wp:posOffset>
                </wp:positionV>
                <wp:extent cx="1600200" cy="304800"/>
                <wp:effectExtent l="0" t="0" r="19050" b="19050"/>
                <wp:wrapNone/>
                <wp:docPr id="4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048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FDB2CA" w14:textId="53DB81B4" w:rsidR="00223417" w:rsidRPr="00223417" w:rsidRDefault="00223417" w:rsidP="00223417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</w:pPr>
                            <w:r w:rsidRPr="00223417"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  <w:t>Absender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513AC" id="_x0000_s1030" style="position:absolute;left:0;text-align:left;margin-left:135.5pt;margin-top:11.65pt;width:126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020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" adj="-11796480,,5400" path="m75185,l1600200,r,l1600200,229615v,41524,-33661,75185,-75185,75185l,304800r,l,75185c,33661,33661,,75185,xe" fillcolor="white [3212]" strokecolor="#936" strokeweight="2pt">
                <v:stroke joinstyle="miter"/>
                <v:formulas/>
                <v:path arrowok="t" o:connecttype="custom" o:connectlocs="75185,0;1600200,0;1600200,0;1600200,229615;1525015,304800;0,304800;0,304800;0,75185;75185,0" o:connectangles="0,0,0,0,0,0,0,0,0" textboxrect="0,0,1600200,304800"/>
                <v:textbox inset="1mm,0,0,0">
                  <w:txbxContent>
                    <w:p w14:paraId="4BFDB2CA" w14:textId="53DB81B4" w:rsidR="00223417" w:rsidRPr="00223417" w:rsidRDefault="00223417" w:rsidP="00223417">
                      <w:pPr>
                        <w:jc w:val="both"/>
                        <w:rPr>
                          <w:color w:val="000000" w:themeColor="text1"/>
                          <w:sz w:val="20"/>
                          <w:lang w:val="de-AT"/>
                        </w:rPr>
                      </w:pPr>
                      <w:r w:rsidRPr="00223417">
                        <w:rPr>
                          <w:color w:val="000000" w:themeColor="text1"/>
                          <w:sz w:val="20"/>
                          <w:lang w:val="de-AT"/>
                        </w:rPr>
                        <w:t>Absender</w:t>
                      </w:r>
                    </w:p>
                  </w:txbxContent>
                </v:textbox>
              </v:shape>
            </w:pict>
          </mc:Fallback>
        </mc:AlternateContent>
      </w:r>
      <w:r w:rsidR="00F7558F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5ECDA3" wp14:editId="39AA8519">
                <wp:simplePos x="0" y="0"/>
                <wp:positionH relativeFrom="column">
                  <wp:posOffset>2208530</wp:posOffset>
                </wp:positionH>
                <wp:positionV relativeFrom="paragraph">
                  <wp:posOffset>498475</wp:posOffset>
                </wp:positionV>
                <wp:extent cx="2034540" cy="647700"/>
                <wp:effectExtent l="0" t="0" r="22860" b="19050"/>
                <wp:wrapNone/>
                <wp:docPr id="27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4540" cy="6477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CD3FBA" w14:textId="000B1DDC" w:rsidR="00D868A7" w:rsidRPr="00223417" w:rsidRDefault="00D868A7" w:rsidP="00D868A7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  <w:t>Adressaten: An wen wird die E-Mail verschickt?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ECDA3" id="_x0000_s1031" style="position:absolute;left:0;text-align:left;margin-left:173.9pt;margin-top:39.25pt;width:160.2pt;height:5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34540,647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" adj="-11796480,,5400" path="m159768,l2034540,r,l2034540,487932v,88237,-71531,159768,-159768,159768l,647700r,l,159768c,71531,71531,,159768,xe" fillcolor="white [3212]" strokecolor="#936" strokeweight="2pt">
                <v:stroke joinstyle="miter"/>
                <v:formulas/>
                <v:path arrowok="t" o:connecttype="custom" o:connectlocs="159768,0;2034540,0;2034540,0;2034540,487932;1874772,647700;0,647700;0,647700;0,159768;159768,0" o:connectangles="0,0,0,0,0,0,0,0,0" textboxrect="0,0,2034540,647700"/>
                <v:textbox inset="1mm,0,0,0">
                  <w:txbxContent>
                    <w:p w14:paraId="48CD3FBA" w14:textId="000B1DDC" w:rsidR="00D868A7" w:rsidRPr="00223417" w:rsidRDefault="00D868A7" w:rsidP="00D868A7">
                      <w:pPr>
                        <w:jc w:val="both"/>
                        <w:rPr>
                          <w:color w:val="000000" w:themeColor="text1"/>
                          <w:sz w:val="20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sz w:val="20"/>
                          <w:lang w:val="de-AT"/>
                        </w:rPr>
                        <w:t>Adressaten: An wen wird die E-Mail verschickt?</w:t>
                      </w:r>
                    </w:p>
                  </w:txbxContent>
                </v:textbox>
              </v:shape>
            </w:pict>
          </mc:Fallback>
        </mc:AlternateContent>
      </w:r>
      <w:r w:rsidR="00F7558F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74D237" wp14:editId="7A2DCA92">
                <wp:simplePos x="0" y="0"/>
                <wp:positionH relativeFrom="column">
                  <wp:posOffset>1758950</wp:posOffset>
                </wp:positionH>
                <wp:positionV relativeFrom="paragraph">
                  <wp:posOffset>1184275</wp:posOffset>
                </wp:positionV>
                <wp:extent cx="2179320" cy="304800"/>
                <wp:effectExtent l="0" t="0" r="11430" b="19050"/>
                <wp:wrapNone/>
                <wp:docPr id="26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9320" cy="3048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7812CA" w14:textId="58DA2BFA" w:rsidR="00D868A7" w:rsidRPr="00223417" w:rsidRDefault="00D868A7" w:rsidP="00D868A7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  <w:t>Betreffzeile: Worum geht 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4D237" id="_x0000_s1032" style="position:absolute;left:0;text-align:left;margin-left:138.5pt;margin-top:93.25pt;width:171.6pt;height:2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7932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" adj="-11796480,,5400" path="m75185,l2179320,r,l2179320,229615v,41524,-33661,75185,-75185,75185l,304800r,l,75185c,33661,33661,,75185,xe" fillcolor="white [3212]" strokecolor="#936" strokeweight="2pt">
                <v:stroke joinstyle="miter"/>
                <v:formulas/>
                <v:path arrowok="t" o:connecttype="custom" o:connectlocs="75185,0;2179320,0;2179320,0;2179320,229615;2104135,304800;0,304800;0,304800;0,75185;75185,0" o:connectangles="0,0,0,0,0,0,0,0,0" textboxrect="0,0,2179320,304800"/>
                <v:textbox inset="1mm,0,0,0">
                  <w:txbxContent>
                    <w:p w14:paraId="407812CA" w14:textId="58DA2BFA" w:rsidR="00D868A7" w:rsidRPr="00223417" w:rsidRDefault="00D868A7" w:rsidP="00D868A7">
                      <w:pPr>
                        <w:jc w:val="both"/>
                        <w:rPr>
                          <w:color w:val="000000" w:themeColor="text1"/>
                          <w:sz w:val="20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sz w:val="20"/>
                          <w:lang w:val="de-AT"/>
                        </w:rPr>
                        <w:t>Betreffzeile: Worum geht es?</w:t>
                      </w:r>
                    </w:p>
                  </w:txbxContent>
                </v:textbox>
              </v:shape>
            </w:pict>
          </mc:Fallback>
        </mc:AlternateContent>
      </w:r>
      <w:r w:rsidR="00D868A7" w:rsidRPr="00D868A7">
        <w:rPr>
          <w:rFonts w:eastAsia="Arial"/>
          <w:iCs/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411CFF" wp14:editId="5D431AF9">
                <wp:simplePos x="0" y="0"/>
                <wp:positionH relativeFrom="column">
                  <wp:posOffset>814070</wp:posOffset>
                </wp:positionH>
                <wp:positionV relativeFrom="paragraph">
                  <wp:posOffset>5984875</wp:posOffset>
                </wp:positionV>
                <wp:extent cx="3429000" cy="365760"/>
                <wp:effectExtent l="0" t="0" r="19050" b="15240"/>
                <wp:wrapNone/>
                <wp:docPr id="18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36576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CC5ACB" w14:textId="0BE81F22" w:rsidR="00D868A7" w:rsidRPr="00223417" w:rsidRDefault="00D868A7" w:rsidP="00D868A7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  <w:t>Body (Inhalt der E-Mail)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11CFF" id="_x0000_s1033" style="position:absolute;left:0;text-align:left;margin-left:64.1pt;margin-top:471.25pt;width:270pt;height:28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29000,3657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" adj="-11796480,,5400" path="m90222,l3429000,r,l3429000,275538v,49828,-40394,90222,-90222,90222l,365760r,l,90222c,40394,40394,,90222,xe" fillcolor="white [3212]" strokecolor="#936" strokeweight="2pt">
                <v:stroke joinstyle="miter"/>
                <v:formulas/>
                <v:path arrowok="t" o:connecttype="custom" o:connectlocs="90222,0;3429000,0;3429000,0;3429000,275538;3338778,365760;0,365760;0,365760;0,90222;90222,0" o:connectangles="0,0,0,0,0,0,0,0,0" textboxrect="0,0,3429000,365760"/>
                <v:textbox inset="1mm,0,0,0">
                  <w:txbxContent>
                    <w:p w14:paraId="54CC5ACB" w14:textId="0BE81F22" w:rsidR="00D868A7" w:rsidRPr="00223417" w:rsidRDefault="00D868A7" w:rsidP="00D868A7">
                      <w:pPr>
                        <w:jc w:val="both"/>
                        <w:rPr>
                          <w:color w:val="000000" w:themeColor="text1"/>
                          <w:sz w:val="20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sz w:val="20"/>
                          <w:lang w:val="de-AT"/>
                        </w:rPr>
                        <w:t>Body (Inhalt der E-Mail)</w:t>
                      </w:r>
                    </w:p>
                  </w:txbxContent>
                </v:textbox>
              </v:shape>
            </w:pict>
          </mc:Fallback>
        </mc:AlternateContent>
      </w:r>
      <w:r w:rsidR="00D868A7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F06BEE" wp14:editId="726EAA9A">
                <wp:simplePos x="0" y="0"/>
                <wp:positionH relativeFrom="column">
                  <wp:posOffset>814070</wp:posOffset>
                </wp:positionH>
                <wp:positionV relativeFrom="paragraph">
                  <wp:posOffset>6685915</wp:posOffset>
                </wp:positionV>
                <wp:extent cx="621030" cy="312420"/>
                <wp:effectExtent l="19050" t="38100" r="45720" b="3048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1030" cy="31242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99336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DB53C" id="Gerade Verbindung mit Pfeil 17" o:spid="_x0000_s1026" type="#_x0000_t32" style="position:absolute;margin-left:64.1pt;margin-top:526.45pt;width:48.9pt;height:24.6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" strokecolor="#936" strokeweight="2.25pt">
                <v:stroke endarrow="block"/>
              </v:shape>
            </w:pict>
          </mc:Fallback>
        </mc:AlternateContent>
      </w:r>
      <w:r w:rsidR="00D868A7"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E72A39" wp14:editId="1A93BA94">
                <wp:simplePos x="0" y="0"/>
                <wp:positionH relativeFrom="column">
                  <wp:posOffset>-85090</wp:posOffset>
                </wp:positionH>
                <wp:positionV relativeFrom="paragraph">
                  <wp:posOffset>6731635</wp:posOffset>
                </wp:positionV>
                <wp:extent cx="899160" cy="571500"/>
                <wp:effectExtent l="0" t="0" r="15240" b="19050"/>
                <wp:wrapNone/>
                <wp:docPr id="14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160" cy="57150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C6E83F" w14:textId="0B1F1E71" w:rsidR="00D868A7" w:rsidRPr="00223417" w:rsidRDefault="00D868A7" w:rsidP="00D868A7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  <w:t xml:space="preserve">Signatur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lang w:val="de-AT"/>
                              </w:rPr>
                              <w:br/>
                              <w:t>(Unterschrift)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72A39" id="_x0000_s1034" style="position:absolute;left:0;text-align:left;margin-left:-6.7pt;margin-top:530.05pt;width:70.8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9160,571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" adj="-11796480,,5400" path="m140972,l899160,r,l899160,430528v,77857,-63115,140972,-140972,140972l,571500r,l,140972c,63115,63115,,140972,xe" fillcolor="white [3212]" strokecolor="#936" strokeweight="2pt">
                <v:stroke joinstyle="miter"/>
                <v:formulas/>
                <v:path arrowok="t" o:connecttype="custom" o:connectlocs="140972,0;899160,0;899160,0;899160,430528;758188,571500;0,571500;0,571500;0,140972;140972,0" o:connectangles="0,0,0,0,0,0,0,0,0" textboxrect="0,0,899160,571500"/>
                <v:textbox inset="1mm,0,0,0">
                  <w:txbxContent>
                    <w:p w14:paraId="4AC6E83F" w14:textId="0B1F1E71" w:rsidR="00D868A7" w:rsidRPr="00223417" w:rsidRDefault="00D868A7" w:rsidP="00D868A7">
                      <w:pPr>
                        <w:jc w:val="both"/>
                        <w:rPr>
                          <w:color w:val="000000" w:themeColor="text1"/>
                          <w:sz w:val="20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sz w:val="20"/>
                          <w:lang w:val="de-AT"/>
                        </w:rPr>
                        <w:t xml:space="preserve">Signatur </w:t>
                      </w:r>
                      <w:r>
                        <w:rPr>
                          <w:color w:val="000000" w:themeColor="text1"/>
                          <w:sz w:val="20"/>
                          <w:lang w:val="de-AT"/>
                        </w:rPr>
                        <w:br/>
                        <w:t>(Unterschrift)</w:t>
                      </w:r>
                    </w:p>
                  </w:txbxContent>
                </v:textbox>
              </v:shape>
            </w:pict>
          </mc:Fallback>
        </mc:AlternateContent>
      </w:r>
      <w:r w:rsidR="00223417" w:rsidRPr="00223417">
        <w:rPr>
          <w:rFonts w:eastAsia="Arial"/>
          <w:iCs/>
          <w:noProof/>
          <w:szCs w:val="24"/>
          <w:lang w:val="de-AT" w:eastAsia="de-AT"/>
        </w:rPr>
        <w:drawing>
          <wp:inline distT="0" distB="0" distL="0" distR="0" wp14:anchorId="31E9AC75" wp14:editId="30697125">
            <wp:extent cx="4602611" cy="2910840"/>
            <wp:effectExtent l="152400" t="152400" r="369570" b="36576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1121" cy="292254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BB957C4" w14:textId="6A92646F" w:rsidR="004D0BAE" w:rsidRPr="00C05501" w:rsidRDefault="004D0BAE" w:rsidP="004D0BAE">
      <w:pPr>
        <w:spacing w:after="120"/>
        <w:jc w:val="center"/>
        <w:rPr>
          <w:rFonts w:eastAsia="Arial"/>
          <w:b/>
          <w:bCs/>
          <w:iCs/>
          <w:szCs w:val="24"/>
          <w:lang w:val="de-AT" w:eastAsia="de-AT"/>
        </w:rPr>
      </w:pPr>
    </w:p>
    <w:p w14:paraId="497DF174" w14:textId="77777777" w:rsidR="002F0257" w:rsidRDefault="002F0257">
      <w:pPr>
        <w:spacing w:before="0" w:after="200"/>
        <w:rPr>
          <w:rFonts w:eastAsia="Arial"/>
          <w:b/>
          <w:bCs/>
          <w:iCs/>
          <w:color w:val="993366"/>
          <w:szCs w:val="36"/>
          <w:lang w:val="de-AT" w:eastAsia="de-AT"/>
        </w:rPr>
      </w:pPr>
      <w:r>
        <w:rPr>
          <w:lang w:val="de-AT" w:eastAsia="de-AT"/>
        </w:rPr>
        <w:br w:type="page"/>
      </w:r>
    </w:p>
    <w:p w14:paraId="5068CF9F" w14:textId="54D34EAC" w:rsidR="004D0BAE" w:rsidRPr="00C05501" w:rsidRDefault="004D0BAE" w:rsidP="0004538B">
      <w:pPr>
        <w:pStyle w:val="berschrift3"/>
        <w:rPr>
          <w:lang w:val="de-AT" w:eastAsia="de-AT"/>
        </w:rPr>
      </w:pPr>
      <w:r w:rsidRPr="00C05501">
        <w:rPr>
          <w:lang w:val="de-AT" w:eastAsia="de-AT"/>
        </w:rPr>
        <w:lastRenderedPageBreak/>
        <w:t>Was ist eine E-Mail-Adresse und wie ist sie aufgebaut?</w:t>
      </w:r>
    </w:p>
    <w:p w14:paraId="3E43C8B1" w14:textId="36A680CA" w:rsidR="00D641C3" w:rsidRDefault="004D0BAE" w:rsidP="00D641C3">
      <w:pPr>
        <w:spacing w:after="120"/>
        <w:jc w:val="both"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 xml:space="preserve">Eine </w:t>
      </w:r>
      <w:r w:rsidR="0004538B">
        <w:rPr>
          <w:rFonts w:eastAsia="Arial"/>
          <w:iCs/>
          <w:szCs w:val="24"/>
          <w:lang w:val="de-AT" w:eastAsia="de-AT"/>
        </w:rPr>
        <w:t>E-Mail-A</w:t>
      </w:r>
      <w:r w:rsidRPr="00C05501">
        <w:rPr>
          <w:rFonts w:eastAsia="Arial"/>
          <w:iCs/>
          <w:szCs w:val="24"/>
          <w:lang w:val="de-AT" w:eastAsia="de-AT"/>
        </w:rPr>
        <w:t xml:space="preserve">dresse ist eine </w:t>
      </w:r>
      <w:r w:rsidR="00F31647">
        <w:rPr>
          <w:rFonts w:eastAsia="Arial"/>
          <w:iCs/>
          <w:szCs w:val="24"/>
          <w:lang w:val="de-AT" w:eastAsia="de-AT"/>
        </w:rPr>
        <w:t xml:space="preserve">Adresse, die für das Versenden und Empfangen von E-Mails genutzt wird. </w:t>
      </w:r>
      <w:r w:rsidR="00D641C3">
        <w:rPr>
          <w:rFonts w:eastAsia="Arial"/>
          <w:iCs/>
          <w:szCs w:val="24"/>
          <w:lang w:val="de-AT" w:eastAsia="de-AT"/>
        </w:rPr>
        <w:t>Sie wird dem Empfänger/der Empfängerin angezeigt, damit diese/r erkennt, von wem die E-Mail kommt. Eine E-Mail-Adresse</w:t>
      </w:r>
      <w:r w:rsidR="00F31647">
        <w:rPr>
          <w:rFonts w:eastAsia="Arial"/>
          <w:iCs/>
          <w:szCs w:val="24"/>
          <w:lang w:val="de-AT" w:eastAsia="de-AT"/>
        </w:rPr>
        <w:t xml:space="preserve"> </w:t>
      </w:r>
      <w:r w:rsidRPr="00C05501">
        <w:rPr>
          <w:rFonts w:eastAsia="Arial"/>
          <w:iCs/>
          <w:szCs w:val="24"/>
          <w:lang w:val="de-AT" w:eastAsia="de-AT"/>
        </w:rPr>
        <w:t xml:space="preserve">besteht aus </w:t>
      </w:r>
      <w:r w:rsidR="00F31647">
        <w:rPr>
          <w:rFonts w:eastAsia="Arial"/>
          <w:iCs/>
          <w:szCs w:val="24"/>
          <w:lang w:val="de-AT" w:eastAsia="de-AT"/>
        </w:rPr>
        <w:t>vier</w:t>
      </w:r>
      <w:r w:rsidRPr="00C05501">
        <w:rPr>
          <w:rFonts w:eastAsia="Arial"/>
          <w:iCs/>
          <w:szCs w:val="24"/>
          <w:lang w:val="de-AT" w:eastAsia="de-AT"/>
        </w:rPr>
        <w:t xml:space="preserve"> Teilen</w:t>
      </w:r>
      <w:r w:rsidR="00D641C3">
        <w:rPr>
          <w:rFonts w:eastAsia="Arial"/>
          <w:iCs/>
          <w:szCs w:val="24"/>
          <w:lang w:val="de-AT" w:eastAsia="de-AT"/>
        </w:rPr>
        <w:t>:</w:t>
      </w:r>
    </w:p>
    <w:p w14:paraId="1856AD02" w14:textId="025B2C57" w:rsidR="00D641C3" w:rsidRDefault="00D641C3" w:rsidP="00D641C3">
      <w:pPr>
        <w:pStyle w:val="Listenabsatz"/>
        <w:numPr>
          <w:ilvl w:val="0"/>
          <w:numId w:val="23"/>
        </w:numPr>
        <w:spacing w:after="120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>E-Mail-Name</w:t>
      </w:r>
    </w:p>
    <w:p w14:paraId="782CE74B" w14:textId="4B3789AF" w:rsidR="00D641C3" w:rsidRDefault="00D641C3" w:rsidP="00D641C3">
      <w:pPr>
        <w:pStyle w:val="Listenabsatz"/>
        <w:numPr>
          <w:ilvl w:val="0"/>
          <w:numId w:val="23"/>
        </w:numPr>
        <w:spacing w:after="120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 xml:space="preserve">@-Zeichen (gesprochen </w:t>
      </w:r>
      <w:proofErr w:type="spellStart"/>
      <w:r>
        <w:rPr>
          <w:rFonts w:eastAsia="Arial"/>
          <w:iCs/>
          <w:szCs w:val="24"/>
          <w:lang w:val="de-AT" w:eastAsia="de-AT"/>
        </w:rPr>
        <w:t>ät</w:t>
      </w:r>
      <w:proofErr w:type="spellEnd"/>
      <w:r>
        <w:rPr>
          <w:rFonts w:eastAsia="Arial"/>
          <w:iCs/>
          <w:szCs w:val="24"/>
          <w:lang w:val="de-AT" w:eastAsia="de-AT"/>
        </w:rPr>
        <w:t>; bezeichnet als Klammeraffe)</w:t>
      </w:r>
    </w:p>
    <w:p w14:paraId="0D7EB3D7" w14:textId="230DFB51" w:rsidR="00D641C3" w:rsidRDefault="00D641C3" w:rsidP="00D641C3">
      <w:pPr>
        <w:pStyle w:val="Listenabsatz"/>
        <w:numPr>
          <w:ilvl w:val="0"/>
          <w:numId w:val="23"/>
        </w:numPr>
        <w:spacing w:after="120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 xml:space="preserve">Anbieter oder Domain </w:t>
      </w:r>
    </w:p>
    <w:p w14:paraId="2CA7A0F2" w14:textId="3B386009" w:rsidR="00D641C3" w:rsidRDefault="00D641C3" w:rsidP="00D641C3">
      <w:pPr>
        <w:pStyle w:val="Listenabsatz"/>
        <w:numPr>
          <w:ilvl w:val="0"/>
          <w:numId w:val="23"/>
        </w:numPr>
        <w:spacing w:after="120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>Länderkennzeichen (z. B. .at für Österreich)</w:t>
      </w:r>
    </w:p>
    <w:p w14:paraId="1B505C71" w14:textId="7EC0B841" w:rsidR="00D641C3" w:rsidRDefault="00C32537" w:rsidP="00D641C3">
      <w:pPr>
        <w:spacing w:after="120"/>
        <w:rPr>
          <w:rFonts w:eastAsia="Arial"/>
          <w:iCs/>
          <w:szCs w:val="24"/>
          <w:lang w:val="de-AT" w:eastAsia="de-AT"/>
        </w:rPr>
      </w:pPr>
      <w:r w:rsidRPr="00907FFE">
        <w:rPr>
          <w:noProof/>
          <w:color w:val="993366"/>
          <w:lang w:val="de-AT" w:eastAsia="de-A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ECF14E" wp14:editId="5C7A17BB">
                <wp:simplePos x="0" y="0"/>
                <wp:positionH relativeFrom="column">
                  <wp:posOffset>753110</wp:posOffset>
                </wp:positionH>
                <wp:positionV relativeFrom="paragraph">
                  <wp:posOffset>59690</wp:posOffset>
                </wp:positionV>
                <wp:extent cx="2316480" cy="586740"/>
                <wp:effectExtent l="0" t="0" r="26670" b="22860"/>
                <wp:wrapNone/>
                <wp:docPr id="31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6480" cy="586740"/>
                        </a:xfrm>
                        <a:prstGeom prst="round2DiagRect">
                          <a:avLst>
                            <a:gd name="adj1" fmla="val 24667"/>
                            <a:gd name="adj2" fmla="val 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9933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3A5BE6" w14:textId="3948C7F8" w:rsidR="00D641C3" w:rsidRPr="00907FFE" w:rsidRDefault="00D641C3" w:rsidP="00D641C3">
                            <w:pPr>
                              <w:jc w:val="both"/>
                              <w:rPr>
                                <w:color w:val="000000" w:themeColor="text1"/>
                                <w:lang w:val="de-AT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AT"/>
                              </w:rPr>
                              <w:t>erika.muster@learnforever.at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CF14E" id="_x0000_s1035" style="position:absolute;margin-left:59.3pt;margin-top:4.7pt;width:182.4pt;height:46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16480,5867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" adj="-11796480,,5400" path="m144731,l2316480,r,l2316480,442009v,79933,-64798,144731,-144731,144731l,586740r,l,144731c,64798,64798,,144731,xe" fillcolor="#f2f2f2 [3052]" strokecolor="#936" strokeweight="2pt">
                <v:stroke joinstyle="miter"/>
                <v:formulas/>
                <v:path arrowok="t" o:connecttype="custom" o:connectlocs="144731,0;2316480,0;2316480,0;2316480,442009;2171749,586740;0,586740;0,586740;0,144731;144731,0" o:connectangles="0,0,0,0,0,0,0,0,0" textboxrect="0,0,2316480,586740"/>
                <v:textbox inset="1mm,0,0,0">
                  <w:txbxContent>
                    <w:p w14:paraId="433A5BE6" w14:textId="3948C7F8" w:rsidR="00D641C3" w:rsidRPr="00907FFE" w:rsidRDefault="00D641C3" w:rsidP="00D641C3">
                      <w:pPr>
                        <w:jc w:val="both"/>
                        <w:rPr>
                          <w:color w:val="000000" w:themeColor="text1"/>
                          <w:lang w:val="de-AT"/>
                        </w:rPr>
                      </w:pPr>
                      <w:r>
                        <w:rPr>
                          <w:color w:val="000000" w:themeColor="text1"/>
                          <w:lang w:val="de-AT"/>
                        </w:rPr>
                        <w:t>erika.muster@learnforever.at</w:t>
                      </w:r>
                    </w:p>
                  </w:txbxContent>
                </v:textbox>
              </v:shape>
            </w:pict>
          </mc:Fallback>
        </mc:AlternateContent>
      </w:r>
    </w:p>
    <w:p w14:paraId="3D770081" w14:textId="6E4C3FD6" w:rsidR="00D641C3" w:rsidRDefault="00D641C3" w:rsidP="00D641C3">
      <w:pPr>
        <w:spacing w:after="120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>Beispiel:</w:t>
      </w:r>
    </w:p>
    <w:p w14:paraId="0DB71201" w14:textId="072E005B" w:rsidR="00D641C3" w:rsidRPr="00D641C3" w:rsidRDefault="00D641C3" w:rsidP="00D641C3">
      <w:pPr>
        <w:spacing w:after="120"/>
        <w:rPr>
          <w:rFonts w:eastAsia="Arial"/>
          <w:iCs/>
          <w:szCs w:val="24"/>
          <w:lang w:val="de-AT" w:eastAsia="de-AT"/>
        </w:rPr>
      </w:pPr>
    </w:p>
    <w:p w14:paraId="7B0835E7" w14:textId="0E717CA1" w:rsidR="004D0BAE" w:rsidRPr="00C05501" w:rsidRDefault="004D0BAE" w:rsidP="00C32537">
      <w:pPr>
        <w:pStyle w:val="berschrift3"/>
        <w:rPr>
          <w:lang w:val="de-AT" w:eastAsia="de-AT"/>
        </w:rPr>
      </w:pPr>
      <w:r w:rsidRPr="00C05501">
        <w:rPr>
          <w:lang w:val="de-AT" w:eastAsia="de-AT"/>
        </w:rPr>
        <w:t>Wie kann ich E-Mails versenden?</w:t>
      </w:r>
    </w:p>
    <w:p w14:paraId="42476448" w14:textId="0C880662" w:rsidR="004D0BAE" w:rsidRPr="00C05501" w:rsidRDefault="004D0BAE" w:rsidP="004D0BAE">
      <w:pPr>
        <w:spacing w:after="120"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>Um E-Mails zu empfangen und zu versenden, brauchen Sie…</w:t>
      </w:r>
    </w:p>
    <w:p w14:paraId="5091DB29" w14:textId="3C3C22B5" w:rsidR="004D0BAE" w:rsidRPr="00C05501" w:rsidRDefault="004D0BAE" w:rsidP="004D0BAE">
      <w:pPr>
        <w:spacing w:after="120"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 xml:space="preserve">… einen Internetzugang, </w:t>
      </w:r>
    </w:p>
    <w:p w14:paraId="06919634" w14:textId="19D1294C" w:rsidR="004D0BAE" w:rsidRPr="00C05501" w:rsidRDefault="004D0BAE" w:rsidP="004D0BAE">
      <w:pPr>
        <w:spacing w:after="120"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 xml:space="preserve">… eine eigene E-Mail-Adresse   </w:t>
      </w:r>
    </w:p>
    <w:p w14:paraId="1A3C085C" w14:textId="356ED1F9" w:rsidR="004D0BAE" w:rsidRPr="00C05501" w:rsidRDefault="004D0BAE" w:rsidP="004D0BAE">
      <w:pPr>
        <w:spacing w:after="120"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>… und ein E-Mail-Programm oder Webmail</w:t>
      </w:r>
      <w:r w:rsidR="00C32537">
        <w:rPr>
          <w:rFonts w:eastAsia="Arial"/>
          <w:iCs/>
          <w:szCs w:val="24"/>
          <w:lang w:val="de-AT" w:eastAsia="de-AT"/>
        </w:rPr>
        <w:t>.</w:t>
      </w:r>
    </w:p>
    <w:p w14:paraId="4463472F" w14:textId="0A90037E" w:rsidR="004D0BAE" w:rsidRPr="00C05501" w:rsidRDefault="004D0BAE" w:rsidP="00C32537">
      <w:pPr>
        <w:pStyle w:val="berschrift3"/>
        <w:rPr>
          <w:lang w:val="de-AT" w:eastAsia="de-AT"/>
        </w:rPr>
      </w:pPr>
      <w:r w:rsidRPr="00C05501">
        <w:rPr>
          <w:lang w:val="de-AT" w:eastAsia="de-AT"/>
        </w:rPr>
        <w:t>Nutze ich ein E</w:t>
      </w:r>
      <w:r w:rsidR="00C32537">
        <w:rPr>
          <w:lang w:val="de-AT" w:eastAsia="de-AT"/>
        </w:rPr>
        <w:t>-</w:t>
      </w:r>
      <w:r w:rsidRPr="00C05501">
        <w:rPr>
          <w:lang w:val="de-AT" w:eastAsia="de-AT"/>
        </w:rPr>
        <w:t>Mail-Programm oder Webmail?</w:t>
      </w:r>
    </w:p>
    <w:p w14:paraId="5D1DC47A" w14:textId="582BAA38" w:rsidR="004D0BAE" w:rsidRPr="00C05501" w:rsidRDefault="00C32537" w:rsidP="004D0BAE">
      <w:pPr>
        <w:spacing w:after="120"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 xml:space="preserve">Ob Sie ein E-Mail-Programm oder Webmail nutzen, das ist Ihre Entscheidung. In den meisten Fällen </w:t>
      </w:r>
      <w:r w:rsidR="00AA21AC">
        <w:rPr>
          <w:rFonts w:eastAsia="Arial"/>
          <w:iCs/>
          <w:szCs w:val="24"/>
          <w:lang w:val="de-AT" w:eastAsia="de-AT"/>
        </w:rPr>
        <w:t xml:space="preserve">(Ausnahme z. B. Outlook) </w:t>
      </w:r>
      <w:r>
        <w:rPr>
          <w:rFonts w:eastAsia="Arial"/>
          <w:iCs/>
          <w:szCs w:val="24"/>
          <w:lang w:val="de-AT" w:eastAsia="de-AT"/>
        </w:rPr>
        <w:t>sind beide kostenlos.</w:t>
      </w:r>
    </w:p>
    <w:p w14:paraId="5A07710F" w14:textId="77777777" w:rsidR="004D0BAE" w:rsidRPr="00C05501" w:rsidRDefault="004D0BAE" w:rsidP="004D0BAE">
      <w:pPr>
        <w:spacing w:after="120"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>Hier sehen Sie die Unterschiede:</w:t>
      </w:r>
    </w:p>
    <w:p w14:paraId="2A88F6D1" w14:textId="77777777" w:rsidR="004D0BAE" w:rsidRPr="00C05501" w:rsidRDefault="004D0BAE" w:rsidP="00C32537">
      <w:pPr>
        <w:pStyle w:val="berschrift3"/>
        <w:ind w:firstLine="360"/>
        <w:rPr>
          <w:lang w:val="de-AT" w:eastAsia="de-AT"/>
        </w:rPr>
      </w:pPr>
      <w:r w:rsidRPr="00C05501">
        <w:rPr>
          <w:lang w:val="de-AT" w:eastAsia="de-AT"/>
        </w:rPr>
        <w:t>E-Mail-Programm</w:t>
      </w:r>
    </w:p>
    <w:p w14:paraId="63716B31" w14:textId="20058E1A" w:rsidR="004D0BAE" w:rsidRPr="00C05501" w:rsidRDefault="004D0BAE" w:rsidP="004D0BAE">
      <w:pPr>
        <w:numPr>
          <w:ilvl w:val="0"/>
          <w:numId w:val="21"/>
        </w:numPr>
        <w:spacing w:before="0" w:after="120" w:line="360" w:lineRule="auto"/>
        <w:contextualSpacing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>E-Mails sind lokal am Computer gespeichert</w:t>
      </w:r>
      <w:r w:rsidR="00C32537">
        <w:rPr>
          <w:rFonts w:eastAsia="Arial"/>
          <w:iCs/>
          <w:szCs w:val="24"/>
          <w:lang w:val="de-AT" w:eastAsia="de-AT"/>
        </w:rPr>
        <w:t>.</w:t>
      </w:r>
    </w:p>
    <w:p w14:paraId="112A2AA5" w14:textId="59FBAB94" w:rsidR="004D0BAE" w:rsidRPr="00C05501" w:rsidRDefault="00D83A48" w:rsidP="004D0BAE">
      <w:pPr>
        <w:numPr>
          <w:ilvl w:val="0"/>
          <w:numId w:val="21"/>
        </w:numPr>
        <w:spacing w:before="0" w:after="120" w:line="360" w:lineRule="auto"/>
        <w:contextualSpacing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 xml:space="preserve">Das </w:t>
      </w:r>
      <w:r w:rsidR="004D0BAE" w:rsidRPr="00C05501">
        <w:rPr>
          <w:rFonts w:eastAsia="Arial"/>
          <w:iCs/>
          <w:szCs w:val="24"/>
          <w:lang w:val="de-AT" w:eastAsia="de-AT"/>
        </w:rPr>
        <w:t>Lesen, Erstellen</w:t>
      </w:r>
      <w:r w:rsidR="00C32537">
        <w:rPr>
          <w:rFonts w:eastAsia="Arial"/>
          <w:iCs/>
          <w:szCs w:val="24"/>
          <w:lang w:val="de-AT" w:eastAsia="de-AT"/>
        </w:rPr>
        <w:t xml:space="preserve"> und</w:t>
      </w:r>
      <w:r w:rsidR="004D0BAE" w:rsidRPr="00C05501">
        <w:rPr>
          <w:rFonts w:eastAsia="Arial"/>
          <w:iCs/>
          <w:szCs w:val="24"/>
          <w:lang w:val="de-AT" w:eastAsia="de-AT"/>
        </w:rPr>
        <w:t xml:space="preserve"> Löschen von E-Mails </w:t>
      </w:r>
      <w:proofErr w:type="gramStart"/>
      <w:r>
        <w:rPr>
          <w:rFonts w:eastAsia="Arial"/>
          <w:iCs/>
          <w:szCs w:val="24"/>
          <w:lang w:val="de-AT" w:eastAsia="de-AT"/>
        </w:rPr>
        <w:t>ist</w:t>
      </w:r>
      <w:proofErr w:type="gramEnd"/>
      <w:r>
        <w:rPr>
          <w:rFonts w:eastAsia="Arial"/>
          <w:iCs/>
          <w:szCs w:val="24"/>
          <w:lang w:val="de-AT" w:eastAsia="de-AT"/>
        </w:rPr>
        <w:t xml:space="preserve"> </w:t>
      </w:r>
      <w:r w:rsidR="004D0BAE" w:rsidRPr="00C05501">
        <w:rPr>
          <w:rFonts w:eastAsia="Arial"/>
          <w:iCs/>
          <w:szCs w:val="24"/>
          <w:lang w:val="de-AT" w:eastAsia="de-AT"/>
        </w:rPr>
        <w:t>auch ohne Internet möglich</w:t>
      </w:r>
      <w:r w:rsidR="00C32537">
        <w:rPr>
          <w:rFonts w:eastAsia="Arial"/>
          <w:iCs/>
          <w:szCs w:val="24"/>
          <w:lang w:val="de-AT" w:eastAsia="de-AT"/>
        </w:rPr>
        <w:t>.</w:t>
      </w:r>
    </w:p>
    <w:p w14:paraId="19B2A860" w14:textId="6590F547" w:rsidR="004D0BAE" w:rsidRPr="00C05501" w:rsidRDefault="00C32537" w:rsidP="004D0BAE">
      <w:pPr>
        <w:numPr>
          <w:ilvl w:val="0"/>
          <w:numId w:val="21"/>
        </w:numPr>
        <w:spacing w:before="0" w:after="120" w:line="360" w:lineRule="auto"/>
        <w:contextualSpacing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 xml:space="preserve">Die </w:t>
      </w:r>
      <w:r w:rsidR="004D0BAE" w:rsidRPr="00C05501">
        <w:rPr>
          <w:rFonts w:eastAsia="Arial"/>
          <w:iCs/>
          <w:szCs w:val="24"/>
          <w:lang w:val="de-AT" w:eastAsia="de-AT"/>
        </w:rPr>
        <w:t>Software für das E-Mail-Programm wird lokal am Computer installiert</w:t>
      </w:r>
      <w:r>
        <w:rPr>
          <w:rFonts w:eastAsia="Arial"/>
          <w:iCs/>
          <w:szCs w:val="24"/>
          <w:lang w:val="de-AT" w:eastAsia="de-AT"/>
        </w:rPr>
        <w:t>.</w:t>
      </w:r>
    </w:p>
    <w:p w14:paraId="689C6529" w14:textId="77777777" w:rsidR="004D0BAE" w:rsidRPr="00C05501" w:rsidRDefault="004D0BAE" w:rsidP="00C32537">
      <w:pPr>
        <w:pStyle w:val="berschrift3"/>
        <w:ind w:firstLine="360"/>
        <w:rPr>
          <w:lang w:val="de-AT" w:eastAsia="de-AT"/>
        </w:rPr>
      </w:pPr>
      <w:r w:rsidRPr="00C05501">
        <w:rPr>
          <w:lang w:val="de-AT" w:eastAsia="de-AT"/>
        </w:rPr>
        <w:t xml:space="preserve">Webmail </w:t>
      </w:r>
    </w:p>
    <w:p w14:paraId="52E1CDB4" w14:textId="26F2233C" w:rsidR="004D0BAE" w:rsidRPr="00C05501" w:rsidRDefault="004D0BAE" w:rsidP="004D0BAE">
      <w:pPr>
        <w:numPr>
          <w:ilvl w:val="0"/>
          <w:numId w:val="22"/>
        </w:numPr>
        <w:spacing w:before="0" w:after="120" w:line="360" w:lineRule="auto"/>
        <w:contextualSpacing/>
        <w:rPr>
          <w:rFonts w:eastAsia="Arial"/>
          <w:iCs/>
          <w:szCs w:val="24"/>
          <w:lang w:val="de-AT" w:eastAsia="de-AT"/>
        </w:rPr>
      </w:pPr>
      <w:r w:rsidRPr="00C05501">
        <w:rPr>
          <w:rFonts w:eastAsia="Arial"/>
          <w:iCs/>
          <w:szCs w:val="24"/>
          <w:lang w:val="de-AT" w:eastAsia="de-AT"/>
        </w:rPr>
        <w:t>E-Mails sind in der „Cloud“ (Platz im Internet) gespeichert</w:t>
      </w:r>
      <w:r w:rsidR="00D83A48">
        <w:rPr>
          <w:rFonts w:eastAsia="Arial"/>
          <w:iCs/>
          <w:szCs w:val="24"/>
          <w:lang w:val="de-AT" w:eastAsia="de-AT"/>
        </w:rPr>
        <w:t>.</w:t>
      </w:r>
    </w:p>
    <w:p w14:paraId="3B9D5D3D" w14:textId="4B8D44F7" w:rsidR="004D0BAE" w:rsidRPr="00C05501" w:rsidRDefault="00D83A48" w:rsidP="004D0BAE">
      <w:pPr>
        <w:numPr>
          <w:ilvl w:val="0"/>
          <w:numId w:val="22"/>
        </w:numPr>
        <w:spacing w:before="0" w:after="120" w:line="360" w:lineRule="auto"/>
        <w:contextualSpacing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 xml:space="preserve">Eine </w:t>
      </w:r>
      <w:r w:rsidR="004D0BAE" w:rsidRPr="00C05501">
        <w:rPr>
          <w:rFonts w:eastAsia="Arial"/>
          <w:iCs/>
          <w:szCs w:val="24"/>
          <w:lang w:val="de-AT" w:eastAsia="de-AT"/>
        </w:rPr>
        <w:t>Internet</w:t>
      </w:r>
      <w:r>
        <w:rPr>
          <w:rFonts w:eastAsia="Arial"/>
          <w:iCs/>
          <w:szCs w:val="24"/>
          <w:lang w:val="de-AT" w:eastAsia="de-AT"/>
        </w:rPr>
        <w:t>v</w:t>
      </w:r>
      <w:r w:rsidR="004D0BAE" w:rsidRPr="00C05501">
        <w:rPr>
          <w:rFonts w:eastAsia="Arial"/>
          <w:iCs/>
          <w:szCs w:val="24"/>
          <w:lang w:val="de-AT" w:eastAsia="de-AT"/>
        </w:rPr>
        <w:t>erbindung und ein Web-Browser müssen vorhanden sein</w:t>
      </w:r>
      <w:r>
        <w:rPr>
          <w:rFonts w:eastAsia="Arial"/>
          <w:iCs/>
          <w:szCs w:val="24"/>
          <w:lang w:val="de-AT" w:eastAsia="de-AT"/>
        </w:rPr>
        <w:t>,</w:t>
      </w:r>
      <w:r w:rsidR="004D0BAE" w:rsidRPr="00C05501">
        <w:rPr>
          <w:rFonts w:eastAsia="Arial"/>
          <w:iCs/>
          <w:szCs w:val="24"/>
          <w:lang w:val="de-AT" w:eastAsia="de-AT"/>
        </w:rPr>
        <w:t xml:space="preserve"> um E-Mails zu bearbeiten.</w:t>
      </w:r>
    </w:p>
    <w:p w14:paraId="1511DB62" w14:textId="6FEAF81C" w:rsidR="004D0BAE" w:rsidRPr="00C32537" w:rsidRDefault="00D83A48" w:rsidP="00C32537">
      <w:pPr>
        <w:numPr>
          <w:ilvl w:val="0"/>
          <w:numId w:val="22"/>
        </w:numPr>
        <w:spacing w:before="0" w:after="120" w:line="360" w:lineRule="auto"/>
        <w:contextualSpacing/>
        <w:rPr>
          <w:rFonts w:eastAsia="Arial"/>
          <w:iCs/>
          <w:szCs w:val="24"/>
          <w:lang w:val="de-AT" w:eastAsia="de-AT"/>
        </w:rPr>
      </w:pPr>
      <w:r>
        <w:rPr>
          <w:rFonts w:eastAsia="Arial"/>
          <w:iCs/>
          <w:szCs w:val="24"/>
          <w:lang w:val="de-AT" w:eastAsia="de-AT"/>
        </w:rPr>
        <w:t>Es muss kein</w:t>
      </w:r>
      <w:r w:rsidR="004D0BAE" w:rsidRPr="00C05501">
        <w:rPr>
          <w:rFonts w:eastAsia="Arial"/>
          <w:iCs/>
          <w:szCs w:val="24"/>
          <w:lang w:val="de-AT" w:eastAsia="de-AT"/>
        </w:rPr>
        <w:t xml:space="preserve"> E-Mail-Programm lokal installiert werden</w:t>
      </w:r>
      <w:r>
        <w:rPr>
          <w:rFonts w:eastAsia="Arial"/>
          <w:iCs/>
          <w:szCs w:val="24"/>
          <w:lang w:val="de-AT" w:eastAsia="de-AT"/>
        </w:rPr>
        <w:t>.</w:t>
      </w:r>
    </w:p>
    <w:sectPr w:rsidR="004D0BAE" w:rsidRPr="00C32537" w:rsidSect="000C3A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843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E53BE" w14:textId="77777777" w:rsidR="00C64D37" w:rsidRDefault="00C64D37" w:rsidP="00F759F3">
      <w:r>
        <w:separator/>
      </w:r>
    </w:p>
  </w:endnote>
  <w:endnote w:type="continuationSeparator" w:id="0">
    <w:p w14:paraId="4242F142" w14:textId="77777777" w:rsidR="00C64D37" w:rsidRDefault="00C64D37" w:rsidP="00F7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FC88" w14:textId="77777777" w:rsidR="005B71B6" w:rsidRPr="00DC18C9" w:rsidRDefault="005B71B6" w:rsidP="00F759F3">
    <w:pPr>
      <w:pStyle w:val="Fu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56722274" wp14:editId="73A0A1D1">
              <wp:simplePos x="0" y="0"/>
              <wp:positionH relativeFrom="column">
                <wp:posOffset>5347970</wp:posOffset>
              </wp:positionH>
              <wp:positionV relativeFrom="paragraph">
                <wp:posOffset>-260350</wp:posOffset>
              </wp:positionV>
              <wp:extent cx="541655" cy="661585"/>
              <wp:effectExtent l="0" t="0" r="10795" b="24765"/>
              <wp:wrapNone/>
              <wp:docPr id="241" name="Gruppieren 2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655" cy="661585"/>
                        <a:chOff x="0" y="0"/>
                        <a:chExt cx="541655" cy="661585"/>
                      </a:xfrm>
                    </wpg:grpSpPr>
                    <wps:wsp>
                      <wps:cNvPr id="22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66675" y="180975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4B934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78A1BF80" w14:textId="77777777" w:rsidR="005B71B6" w:rsidRPr="00F759F3" w:rsidRDefault="005B71B6" w:rsidP="00F759F3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s:wsp>
                      <wps:cNvPr id="225" name="Gerader Verbinder 225"/>
                      <wps:cNvCnPr/>
                      <wps:spPr>
                        <a:xfrm flipV="1">
                          <a:off x="0" y="0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6722274" id="Gruppieren 241" o:spid="_x0000_s1036" style="position:absolute;margin-left:421.1pt;margin-top:-20.5pt;width:42.65pt;height:52.1pt;z-index:251656704" coordsize="5416,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7" type="#_x0000_t202" style="position:absolute;left:666;top:1809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<v:textbox inset="0,0,0,0">
                  <w:txbxContent>
                    <w:p w14:paraId="03E4B934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78A1BF80" w14:textId="77777777" w:rsidR="005B71B6" w:rsidRPr="00F759F3" w:rsidRDefault="005B71B6" w:rsidP="00F759F3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2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line id="Gerader Verbinder 225" o:spid="_x0000_s1038" style="position:absolute;flip:y;visibility:visible;mso-wrap-style:square" from="0,0" to="0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" strokecolor="#a5a5a5 [2092]" strokeweight="1pt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A72D" w14:textId="08BDF7B3" w:rsidR="005B71B6" w:rsidRPr="00DC18C9" w:rsidRDefault="005B71B6" w:rsidP="0004538B">
    <w:pPr>
      <w:pStyle w:val="Fuzeile"/>
      <w:tabs>
        <w:tab w:val="clear" w:pos="4536"/>
        <w:tab w:val="clear" w:pos="9072"/>
        <w:tab w:val="left" w:pos="1896"/>
      </w:tabs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9A4CAD9" wp14:editId="427BC195">
              <wp:simplePos x="0" y="0"/>
              <wp:positionH relativeFrom="margin">
                <wp:posOffset>-1270</wp:posOffset>
              </wp:positionH>
              <wp:positionV relativeFrom="paragraph">
                <wp:posOffset>-6985</wp:posOffset>
              </wp:positionV>
              <wp:extent cx="5892368" cy="662377"/>
              <wp:effectExtent l="0" t="0" r="13335" b="23495"/>
              <wp:wrapNone/>
              <wp:docPr id="232" name="Gruppieren 2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2368" cy="662377"/>
                        <a:chOff x="0" y="34506"/>
                        <a:chExt cx="5892368" cy="662377"/>
                      </a:xfrm>
                    </wpg:grpSpPr>
                    <wps:wsp>
                      <wps:cNvPr id="23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5417388" y="215661"/>
                          <a:ext cx="47498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7C9F7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</w:p>
                          <w:p w14:paraId="5A3BED5C" w14:textId="77777777" w:rsidR="005B71B6" w:rsidRPr="00F759F3" w:rsidRDefault="005B71B6" w:rsidP="000C3ADB">
                            <w:pPr>
                              <w:spacing w:before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PAGE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t xml:space="preserve"> von 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instrText>NUMPAGES  \* Arabic  \* MERGEFORMAT</w:instrTex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F759F3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g:grpSp>
                      <wpg:cNvPr id="234" name="Gruppieren 234"/>
                      <wpg:cNvGrpSpPr/>
                      <wpg:grpSpPr>
                        <a:xfrm>
                          <a:off x="43132" y="353243"/>
                          <a:ext cx="5313728" cy="343640"/>
                          <a:chOff x="53163" y="10190"/>
                          <a:chExt cx="5313961" cy="344691"/>
                        </a:xfrm>
                      </wpg:grpSpPr>
                      <wps:wsp>
                        <wps:cNvPr id="2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7992" y="10190"/>
                            <a:ext cx="4559132" cy="3446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8CBC3" w14:textId="4EFE22A1" w:rsidR="005B71B6" w:rsidRPr="006852D5" w:rsidRDefault="0004538B" w:rsidP="008F317E">
                              <w:pPr>
                                <w:spacing w:before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Silke Jamer-Flagel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/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Verein für Bildung und Lernen</w:t>
                              </w:r>
                              <w:r w:rsid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hyperlink r:id="rId1" w:history="1">
                                <w:r w:rsidR="006852D5" w:rsidRPr="002F3F24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www.learnforever.at</w:t>
                                </w:r>
                              </w:hyperlink>
                              <w:r w:rsidR="006852D5" w:rsidRPr="006852D5"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>CC BY 4.0 Internationa</w:t>
                              </w:r>
                              <w:r w:rsidR="00FA6336">
                                <w:rPr>
                                  <w:sz w:val="16"/>
                                  <w:szCs w:val="16"/>
                                </w:rPr>
                                <w:t>l-Lizenz</w:t>
                              </w:r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hyperlink r:id="rId2" w:history="1">
                                <w:r w:rsidR="005B71B6" w:rsidRPr="006852D5">
                                  <w:rPr>
                                    <w:rStyle w:val="Hyperlink"/>
                                    <w:sz w:val="16"/>
                                    <w:szCs w:val="16"/>
                                  </w:rPr>
                                  <w:t>https://creativecommons.org/licenses/by/4.0/deed.de</w:t>
                                </w:r>
                              </w:hyperlink>
                              <w:r w:rsidR="005B71B6" w:rsidRPr="006852D5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; bearbeitet von Britta Ungermanns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6" name="Grafik 236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163" y="63795"/>
                            <a:ext cx="714375" cy="24892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38" name="Gerader Verbinder 238"/>
                      <wps:cNvCnPr/>
                      <wps:spPr>
                        <a:xfrm flipV="1">
                          <a:off x="5348377" y="34506"/>
                          <a:ext cx="0" cy="6615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9" name="Gerader Verbinder 239"/>
                      <wps:cNvCnPr/>
                      <wps:spPr>
                        <a:xfrm>
                          <a:off x="0" y="336431"/>
                          <a:ext cx="5270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A4CAD9" id="Gruppieren 232" o:spid="_x0000_s1039" style="position:absolute;margin-left:-.1pt;margin-top:-.55pt;width:463.95pt;height:52.15pt;z-index:251657728;mso-position-horizontal-relative:margin;mso-width-relative:margin;mso-height-relative:margin" coordorigin=",345" coordsize="58923,66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0" type="#_x0000_t202" style="position:absolute;left:54173;top:2156;width:4750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<v:textbox inset="0,0,0,0">
                  <w:txbxContent>
                    <w:p w14:paraId="5FE7C9F7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t>Seite</w:t>
                      </w:r>
                    </w:p>
                    <w:p w14:paraId="5A3BED5C" w14:textId="77777777" w:rsidR="005B71B6" w:rsidRPr="00F759F3" w:rsidRDefault="005B71B6" w:rsidP="000C3ADB">
                      <w:pPr>
                        <w:spacing w:before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PAGE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  <w:r w:rsidRPr="00F759F3">
                        <w:rPr>
                          <w:sz w:val="18"/>
                          <w:szCs w:val="18"/>
                        </w:rPr>
                        <w:t xml:space="preserve"> von 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Pr="00F759F3">
                        <w:rPr>
                          <w:sz w:val="18"/>
                          <w:szCs w:val="18"/>
                        </w:rPr>
                        <w:instrText>NUMPAGES  \* Arabic  \* MERGEFORMAT</w:instrTex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 w:rsidRPr="00F759F3"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group id="Gruppieren 234" o:spid="_x0000_s1041" style="position:absolute;left:431;top:3532;width:53137;height:3436" coordorigin="531,101" coordsize="53139,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<v:shape id="Textfeld 2" o:spid="_x0000_s1042" type="#_x0000_t202" style="position:absolute;left:8079;top:101;width:45592;height:3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  <v:textbox inset="1mm,1mm,1mm,1mm">
                    <w:txbxContent>
                      <w:p w14:paraId="51A8CBC3" w14:textId="4EFE22A1" w:rsidR="005B71B6" w:rsidRPr="006852D5" w:rsidRDefault="0004538B" w:rsidP="008F317E">
                        <w:pPr>
                          <w:spacing w:before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Silke Jamer-Flagel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sz w:val="16"/>
                            <w:szCs w:val="16"/>
                          </w:rPr>
                          <w:t>Verein für Bildung und Lernen</w:t>
                        </w:r>
                        <w:r w:rsid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6852D5" w:rsidRPr="006852D5">
                          <w:rPr>
                            <w:sz w:val="16"/>
                            <w:szCs w:val="16"/>
                          </w:rPr>
                          <w:t>(</w:t>
                        </w:r>
                        <w:hyperlink r:id="rId4" w:history="1">
                          <w:r w:rsidR="006852D5" w:rsidRPr="002F3F24">
                            <w:rPr>
                              <w:rStyle w:val="Hyperlink"/>
                              <w:sz w:val="16"/>
                              <w:szCs w:val="16"/>
                            </w:rPr>
                            <w:t>www.learnforever.at</w:t>
                          </w:r>
                        </w:hyperlink>
                        <w:r w:rsidR="006852D5" w:rsidRPr="006852D5">
                          <w:rPr>
                            <w:sz w:val="16"/>
                            <w:szCs w:val="16"/>
                          </w:rPr>
                          <w:t>)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 xml:space="preserve">, 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>CC BY 4.0 Internationa</w:t>
                        </w:r>
                        <w:r w:rsidR="00FA6336">
                          <w:rPr>
                            <w:sz w:val="16"/>
                            <w:szCs w:val="16"/>
                          </w:rPr>
                          <w:t>l-Lizenz</w:t>
                        </w:r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hyperlink r:id="rId5" w:history="1">
                          <w:r w:rsidR="005B71B6" w:rsidRPr="006852D5">
                            <w:rPr>
                              <w:rStyle w:val="Hyperlink"/>
                              <w:sz w:val="16"/>
                              <w:szCs w:val="16"/>
                            </w:rPr>
                            <w:t>https://creativecommons.org/licenses/by/4.0/deed.de</w:t>
                          </w:r>
                        </w:hyperlink>
                        <w:r w:rsidR="005B71B6" w:rsidRPr="006852D5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>; bearbeitet von Britta Ungermanns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36" o:spid="_x0000_s1043" type="#_x0000_t75" style="position:absolute;left:531;top:637;width:7144;height:2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  <v:imagedata r:id="rId6" o:title=""/>
                </v:shape>
              </v:group>
              <v:line id="Gerader Verbinder 238" o:spid="_x0000_s1044" style="position:absolute;flip:y;visibility:visible;mso-wrap-style:square" from="53483,345" to="53483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" strokecolor="#a5a5a5 [2092]" strokeweight="1pt"/>
              <v:line id="Gerader Verbinder 239" o:spid="_x0000_s1045" style="position:absolute;visibility:visible;mso-wrap-style:square" from="0,3364" to="52705,3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" strokecolor="#d8d8d8 [2732]" strokeweight="1.5pt"/>
              <w10:wrap anchorx="margin"/>
            </v:group>
          </w:pict>
        </mc:Fallback>
      </mc:AlternateContent>
    </w:r>
  </w:p>
  <w:p w14:paraId="069047FC" w14:textId="77777777" w:rsidR="005B71B6" w:rsidRDefault="005B71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3C4EA" w14:textId="77777777" w:rsidR="00C64D37" w:rsidRDefault="00C64D37" w:rsidP="00F759F3">
      <w:r>
        <w:separator/>
      </w:r>
    </w:p>
  </w:footnote>
  <w:footnote w:type="continuationSeparator" w:id="0">
    <w:p w14:paraId="0E064706" w14:textId="77777777" w:rsidR="00C64D37" w:rsidRDefault="00C64D37" w:rsidP="00F7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0B41" w14:textId="77777777" w:rsidR="005B71B6" w:rsidRDefault="005B71B6" w:rsidP="00577103">
    <w:pPr>
      <w:pStyle w:val="KeinLeerraum"/>
      <w:tabs>
        <w:tab w:val="left" w:pos="9356"/>
      </w:tabs>
    </w:pPr>
  </w:p>
  <w:p w14:paraId="51E1A86F" w14:textId="77777777" w:rsidR="005B71B6" w:rsidRDefault="005B71B6" w:rsidP="00C41016">
    <w:pPr>
      <w:pStyle w:val="KeinLeerraum"/>
      <w:tabs>
        <w:tab w:val="left" w:pos="9356"/>
      </w:tabs>
      <w:jc w:val="right"/>
    </w:pPr>
    <w:r>
      <w:rPr>
        <w:noProof/>
      </w:rPr>
      <w:drawing>
        <wp:inline distT="0" distB="0" distL="0" distR="0" wp14:anchorId="1F201884" wp14:editId="2D595081">
          <wp:extent cx="987425" cy="219710"/>
          <wp:effectExtent l="0" t="0" r="3175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21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0792C6" w14:textId="77777777" w:rsidR="005B71B6" w:rsidRDefault="005B71B6" w:rsidP="00C41016">
    <w:pPr>
      <w:pStyle w:val="KeinLeerraum"/>
      <w:tabs>
        <w:tab w:val="left" w:pos="9356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27F0" w14:textId="56CCAE87" w:rsidR="005B71B6" w:rsidRDefault="0054164C" w:rsidP="008A016E">
    <w:pPr>
      <w:pStyle w:val="KeinLeerraum"/>
      <w:tabs>
        <w:tab w:val="left" w:pos="9356"/>
      </w:tabs>
      <w:ind w:right="-2"/>
    </w:pPr>
    <w:r>
      <w:rPr>
        <w:noProof/>
      </w:rPr>
      <w:drawing>
        <wp:anchor distT="0" distB="0" distL="114300" distR="114300" simplePos="0" relativeHeight="251658752" behindDoc="1" locked="1" layoutInCell="1" allowOverlap="1" wp14:anchorId="055064D0" wp14:editId="1F8BFC0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215" cy="10689590"/>
          <wp:effectExtent l="0" t="0" r="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D11EA4" w14:textId="6811D912" w:rsidR="005B71B6" w:rsidRDefault="005B71B6" w:rsidP="000C3ADB">
    <w:pPr>
      <w:pStyle w:val="KeinLeerraum"/>
      <w:tabs>
        <w:tab w:val="left" w:pos="9356"/>
      </w:tabs>
      <w:jc w:val="right"/>
    </w:pPr>
  </w:p>
  <w:p w14:paraId="5B916E8A" w14:textId="2B33B7F0" w:rsidR="005B71B6" w:rsidRPr="000C3ADB" w:rsidRDefault="005B71B6" w:rsidP="000C3A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0AD7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809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7ED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46E1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5C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742E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12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FEDA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84F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BC0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E209E"/>
    <w:multiLevelType w:val="hybridMultilevel"/>
    <w:tmpl w:val="74C8B798"/>
    <w:lvl w:ilvl="0" w:tplc="CAC69760">
      <w:start w:val="1"/>
      <w:numFmt w:val="decimal"/>
      <w:lvlText w:val="%1)"/>
      <w:lvlJc w:val="left"/>
      <w:pPr>
        <w:ind w:left="360" w:hanging="360"/>
      </w:pPr>
      <w:rPr>
        <w:rFonts w:hint="default"/>
        <w:color w:val="76923C" w:themeColor="accent3" w:themeShade="BF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0695B4F"/>
    <w:multiLevelType w:val="hybridMultilevel"/>
    <w:tmpl w:val="FF32AA4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E32989"/>
    <w:multiLevelType w:val="multilevel"/>
    <w:tmpl w:val="2DE65D48"/>
    <w:styleLink w:val="List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04C07A45"/>
    <w:multiLevelType w:val="hybridMultilevel"/>
    <w:tmpl w:val="EBF0E26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F275A0"/>
    <w:multiLevelType w:val="hybridMultilevel"/>
    <w:tmpl w:val="8996CE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54DFD"/>
    <w:multiLevelType w:val="hybridMultilevel"/>
    <w:tmpl w:val="89120340"/>
    <w:lvl w:ilvl="0" w:tplc="F82E7E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14F86"/>
    <w:multiLevelType w:val="hybridMultilevel"/>
    <w:tmpl w:val="CE0E8E12"/>
    <w:lvl w:ilvl="0" w:tplc="CE5646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3B20CD"/>
    <w:multiLevelType w:val="hybridMultilevel"/>
    <w:tmpl w:val="DD8CDE26"/>
    <w:lvl w:ilvl="0" w:tplc="5AC6BD0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14C54E">
      <w:start w:val="5"/>
      <w:numFmt w:val="bullet"/>
      <w:lvlText w:val=""/>
      <w:lvlJc w:val="left"/>
      <w:pPr>
        <w:ind w:left="2160" w:hanging="180"/>
      </w:pPr>
      <w:rPr>
        <w:rFonts w:ascii="Symbol" w:eastAsia="Times New Roman" w:hAnsi="Symbol" w:cs="Times New Roman" w:hint="default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E1040"/>
    <w:multiLevelType w:val="multilevel"/>
    <w:tmpl w:val="36D6FBE4"/>
    <w:styleLink w:val="List0"/>
    <w:lvl w:ilvl="0">
      <w:start w:val="1"/>
      <w:numFmt w:val="bullet"/>
      <w:lvlText w:val="+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+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+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+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+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+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+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+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+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51746EE"/>
    <w:multiLevelType w:val="multilevel"/>
    <w:tmpl w:val="B6A69C82"/>
    <w:styleLink w:val="Nummerie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6D4009C"/>
    <w:multiLevelType w:val="hybridMultilevel"/>
    <w:tmpl w:val="4C2E0562"/>
    <w:lvl w:ilvl="0" w:tplc="9FF2AA00">
      <w:numFmt w:val="bullet"/>
      <w:lvlText w:val="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04091"/>
    <w:multiLevelType w:val="multilevel"/>
    <w:tmpl w:val="7B225FE4"/>
    <w:styleLink w:val="Strich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FD73120"/>
    <w:multiLevelType w:val="hybridMultilevel"/>
    <w:tmpl w:val="87FE94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12"/>
  </w:num>
  <w:num w:numId="4">
    <w:abstractNumId w:val="19"/>
  </w:num>
  <w:num w:numId="5">
    <w:abstractNumId w:val="1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0"/>
  </w:num>
  <w:num w:numId="8">
    <w:abstractNumId w:val="15"/>
  </w:num>
  <w:num w:numId="9">
    <w:abstractNumId w:val="20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3"/>
  </w:num>
  <w:num w:numId="2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3C"/>
    <w:rsid w:val="00000E64"/>
    <w:rsid w:val="000020BB"/>
    <w:rsid w:val="00005F40"/>
    <w:rsid w:val="000069A9"/>
    <w:rsid w:val="00011628"/>
    <w:rsid w:val="00014C1A"/>
    <w:rsid w:val="000163DA"/>
    <w:rsid w:val="00022F27"/>
    <w:rsid w:val="000235CC"/>
    <w:rsid w:val="00023910"/>
    <w:rsid w:val="00023E66"/>
    <w:rsid w:val="000316FA"/>
    <w:rsid w:val="000326D1"/>
    <w:rsid w:val="00033B67"/>
    <w:rsid w:val="00037AFE"/>
    <w:rsid w:val="00044431"/>
    <w:rsid w:val="0004538B"/>
    <w:rsid w:val="00052228"/>
    <w:rsid w:val="00055C28"/>
    <w:rsid w:val="00056788"/>
    <w:rsid w:val="00057BCB"/>
    <w:rsid w:val="00061FBF"/>
    <w:rsid w:val="00067E33"/>
    <w:rsid w:val="000715F1"/>
    <w:rsid w:val="00071683"/>
    <w:rsid w:val="00071B5E"/>
    <w:rsid w:val="000800ED"/>
    <w:rsid w:val="00080B84"/>
    <w:rsid w:val="00083701"/>
    <w:rsid w:val="00086586"/>
    <w:rsid w:val="00087E62"/>
    <w:rsid w:val="00090D94"/>
    <w:rsid w:val="000915A1"/>
    <w:rsid w:val="0009293C"/>
    <w:rsid w:val="00092A4F"/>
    <w:rsid w:val="0009304D"/>
    <w:rsid w:val="0009385A"/>
    <w:rsid w:val="0009408C"/>
    <w:rsid w:val="00095F95"/>
    <w:rsid w:val="0009660A"/>
    <w:rsid w:val="000A0377"/>
    <w:rsid w:val="000A1DB1"/>
    <w:rsid w:val="000A5A57"/>
    <w:rsid w:val="000A62A4"/>
    <w:rsid w:val="000B337A"/>
    <w:rsid w:val="000B5224"/>
    <w:rsid w:val="000B6417"/>
    <w:rsid w:val="000C22B8"/>
    <w:rsid w:val="000C373A"/>
    <w:rsid w:val="000C3ADB"/>
    <w:rsid w:val="000D0DD4"/>
    <w:rsid w:val="000D0FAF"/>
    <w:rsid w:val="000D3763"/>
    <w:rsid w:val="000D669A"/>
    <w:rsid w:val="000E0F42"/>
    <w:rsid w:val="000E4FF2"/>
    <w:rsid w:val="000E5DF6"/>
    <w:rsid w:val="000F3D47"/>
    <w:rsid w:val="000F4D25"/>
    <w:rsid w:val="000F558F"/>
    <w:rsid w:val="000F6B53"/>
    <w:rsid w:val="000F789D"/>
    <w:rsid w:val="000F7FA4"/>
    <w:rsid w:val="00102BBF"/>
    <w:rsid w:val="0010527C"/>
    <w:rsid w:val="00105523"/>
    <w:rsid w:val="00107C8A"/>
    <w:rsid w:val="00107DA1"/>
    <w:rsid w:val="00111541"/>
    <w:rsid w:val="0011455F"/>
    <w:rsid w:val="0011619F"/>
    <w:rsid w:val="00116A10"/>
    <w:rsid w:val="0012219C"/>
    <w:rsid w:val="001233DB"/>
    <w:rsid w:val="00126A42"/>
    <w:rsid w:val="0013037B"/>
    <w:rsid w:val="00135ED7"/>
    <w:rsid w:val="00137633"/>
    <w:rsid w:val="00145AD6"/>
    <w:rsid w:val="00154DF6"/>
    <w:rsid w:val="00155203"/>
    <w:rsid w:val="00157061"/>
    <w:rsid w:val="001606CA"/>
    <w:rsid w:val="00161355"/>
    <w:rsid w:val="00164144"/>
    <w:rsid w:val="001649C7"/>
    <w:rsid w:val="0016663C"/>
    <w:rsid w:val="00175C9D"/>
    <w:rsid w:val="00181EF6"/>
    <w:rsid w:val="001849DA"/>
    <w:rsid w:val="001850E9"/>
    <w:rsid w:val="0018604E"/>
    <w:rsid w:val="001944C1"/>
    <w:rsid w:val="00195059"/>
    <w:rsid w:val="001A3236"/>
    <w:rsid w:val="001A656A"/>
    <w:rsid w:val="001A6D97"/>
    <w:rsid w:val="001A73F3"/>
    <w:rsid w:val="001A7432"/>
    <w:rsid w:val="001B1945"/>
    <w:rsid w:val="001B3736"/>
    <w:rsid w:val="001B5050"/>
    <w:rsid w:val="001B798A"/>
    <w:rsid w:val="001C0E27"/>
    <w:rsid w:val="001C2F13"/>
    <w:rsid w:val="001C438C"/>
    <w:rsid w:val="001C4704"/>
    <w:rsid w:val="001D01F1"/>
    <w:rsid w:val="001D0547"/>
    <w:rsid w:val="001D1FDE"/>
    <w:rsid w:val="001D2579"/>
    <w:rsid w:val="001D5324"/>
    <w:rsid w:val="001E28FB"/>
    <w:rsid w:val="001E399F"/>
    <w:rsid w:val="001E3AFB"/>
    <w:rsid w:val="001F40E8"/>
    <w:rsid w:val="001F61CE"/>
    <w:rsid w:val="001F622A"/>
    <w:rsid w:val="001F6876"/>
    <w:rsid w:val="00201701"/>
    <w:rsid w:val="00202799"/>
    <w:rsid w:val="00203094"/>
    <w:rsid w:val="002053E2"/>
    <w:rsid w:val="00205CAC"/>
    <w:rsid w:val="00205DE5"/>
    <w:rsid w:val="002102D6"/>
    <w:rsid w:val="002128AA"/>
    <w:rsid w:val="00216E0E"/>
    <w:rsid w:val="002170F9"/>
    <w:rsid w:val="00221221"/>
    <w:rsid w:val="00223417"/>
    <w:rsid w:val="002249F7"/>
    <w:rsid w:val="0022525B"/>
    <w:rsid w:val="0022624F"/>
    <w:rsid w:val="00227375"/>
    <w:rsid w:val="00231C45"/>
    <w:rsid w:val="00233B9C"/>
    <w:rsid w:val="002354F5"/>
    <w:rsid w:val="00242F0E"/>
    <w:rsid w:val="002439B1"/>
    <w:rsid w:val="00243FCB"/>
    <w:rsid w:val="00244A2F"/>
    <w:rsid w:val="002528E5"/>
    <w:rsid w:val="00253D22"/>
    <w:rsid w:val="00257FB8"/>
    <w:rsid w:val="00260F00"/>
    <w:rsid w:val="00263363"/>
    <w:rsid w:val="00264E7E"/>
    <w:rsid w:val="00265BB1"/>
    <w:rsid w:val="00265F68"/>
    <w:rsid w:val="00266D5F"/>
    <w:rsid w:val="00267383"/>
    <w:rsid w:val="00270EE7"/>
    <w:rsid w:val="00271961"/>
    <w:rsid w:val="00271C25"/>
    <w:rsid w:val="002818FF"/>
    <w:rsid w:val="00281A66"/>
    <w:rsid w:val="00284FAA"/>
    <w:rsid w:val="00285250"/>
    <w:rsid w:val="002865B8"/>
    <w:rsid w:val="00286BDD"/>
    <w:rsid w:val="00290D8A"/>
    <w:rsid w:val="002937D7"/>
    <w:rsid w:val="00293E26"/>
    <w:rsid w:val="002947EB"/>
    <w:rsid w:val="002A0779"/>
    <w:rsid w:val="002A189D"/>
    <w:rsid w:val="002A3782"/>
    <w:rsid w:val="002A60F0"/>
    <w:rsid w:val="002A6938"/>
    <w:rsid w:val="002A7FCC"/>
    <w:rsid w:val="002B365A"/>
    <w:rsid w:val="002B39E5"/>
    <w:rsid w:val="002C1225"/>
    <w:rsid w:val="002C355E"/>
    <w:rsid w:val="002C3985"/>
    <w:rsid w:val="002C6EBC"/>
    <w:rsid w:val="002C7C9C"/>
    <w:rsid w:val="002D38CE"/>
    <w:rsid w:val="002E2147"/>
    <w:rsid w:val="002E2D1E"/>
    <w:rsid w:val="002E78D7"/>
    <w:rsid w:val="002F0257"/>
    <w:rsid w:val="002F216D"/>
    <w:rsid w:val="002F7D81"/>
    <w:rsid w:val="0030376A"/>
    <w:rsid w:val="00306E21"/>
    <w:rsid w:val="00311CC0"/>
    <w:rsid w:val="003139AB"/>
    <w:rsid w:val="003153D1"/>
    <w:rsid w:val="00322C8C"/>
    <w:rsid w:val="0032353F"/>
    <w:rsid w:val="00323F83"/>
    <w:rsid w:val="003310C0"/>
    <w:rsid w:val="003312EF"/>
    <w:rsid w:val="0033304B"/>
    <w:rsid w:val="00335075"/>
    <w:rsid w:val="0033694C"/>
    <w:rsid w:val="00342408"/>
    <w:rsid w:val="00342678"/>
    <w:rsid w:val="0034273A"/>
    <w:rsid w:val="003455F0"/>
    <w:rsid w:val="00346E98"/>
    <w:rsid w:val="00356995"/>
    <w:rsid w:val="00361EBB"/>
    <w:rsid w:val="00363566"/>
    <w:rsid w:val="003667AB"/>
    <w:rsid w:val="00371CDD"/>
    <w:rsid w:val="00372D77"/>
    <w:rsid w:val="00375825"/>
    <w:rsid w:val="00376151"/>
    <w:rsid w:val="00381610"/>
    <w:rsid w:val="00383641"/>
    <w:rsid w:val="00387CB7"/>
    <w:rsid w:val="00391BDA"/>
    <w:rsid w:val="00391FCF"/>
    <w:rsid w:val="00393B0D"/>
    <w:rsid w:val="00396980"/>
    <w:rsid w:val="003A43BD"/>
    <w:rsid w:val="003A6912"/>
    <w:rsid w:val="003A7051"/>
    <w:rsid w:val="003A7E6A"/>
    <w:rsid w:val="003B0F69"/>
    <w:rsid w:val="003C0A96"/>
    <w:rsid w:val="003C1616"/>
    <w:rsid w:val="003C27DA"/>
    <w:rsid w:val="003D0DE0"/>
    <w:rsid w:val="003D53D1"/>
    <w:rsid w:val="003D5CBD"/>
    <w:rsid w:val="003D6C95"/>
    <w:rsid w:val="003D7CE6"/>
    <w:rsid w:val="003E077F"/>
    <w:rsid w:val="003E3BEF"/>
    <w:rsid w:val="003E67C9"/>
    <w:rsid w:val="003F098D"/>
    <w:rsid w:val="003F1E57"/>
    <w:rsid w:val="003F2472"/>
    <w:rsid w:val="003F4BD8"/>
    <w:rsid w:val="003F52EB"/>
    <w:rsid w:val="003F549A"/>
    <w:rsid w:val="00411A49"/>
    <w:rsid w:val="004152B6"/>
    <w:rsid w:val="00415397"/>
    <w:rsid w:val="00416836"/>
    <w:rsid w:val="004179EF"/>
    <w:rsid w:val="00430301"/>
    <w:rsid w:val="004306F2"/>
    <w:rsid w:val="00430FDD"/>
    <w:rsid w:val="004313A8"/>
    <w:rsid w:val="00440096"/>
    <w:rsid w:val="00447B3C"/>
    <w:rsid w:val="0045778A"/>
    <w:rsid w:val="00460971"/>
    <w:rsid w:val="00460DF6"/>
    <w:rsid w:val="004647E7"/>
    <w:rsid w:val="00464E40"/>
    <w:rsid w:val="00465055"/>
    <w:rsid w:val="00470117"/>
    <w:rsid w:val="0047124E"/>
    <w:rsid w:val="004714F8"/>
    <w:rsid w:val="00472300"/>
    <w:rsid w:val="00472AC4"/>
    <w:rsid w:val="004876A6"/>
    <w:rsid w:val="00487C8B"/>
    <w:rsid w:val="00492FEC"/>
    <w:rsid w:val="00496CE6"/>
    <w:rsid w:val="0049793C"/>
    <w:rsid w:val="004A1352"/>
    <w:rsid w:val="004A163D"/>
    <w:rsid w:val="004A31E2"/>
    <w:rsid w:val="004A3418"/>
    <w:rsid w:val="004A37A5"/>
    <w:rsid w:val="004A4564"/>
    <w:rsid w:val="004A587A"/>
    <w:rsid w:val="004A5CF8"/>
    <w:rsid w:val="004B3150"/>
    <w:rsid w:val="004B77F8"/>
    <w:rsid w:val="004C5F7E"/>
    <w:rsid w:val="004C7EF2"/>
    <w:rsid w:val="004D0BAE"/>
    <w:rsid w:val="004D4B3D"/>
    <w:rsid w:val="004E0560"/>
    <w:rsid w:val="004E3643"/>
    <w:rsid w:val="004E5070"/>
    <w:rsid w:val="004E5F66"/>
    <w:rsid w:val="004E62BB"/>
    <w:rsid w:val="004E7398"/>
    <w:rsid w:val="004E7EBD"/>
    <w:rsid w:val="004F0E6E"/>
    <w:rsid w:val="004F5A54"/>
    <w:rsid w:val="00501DFC"/>
    <w:rsid w:val="00504491"/>
    <w:rsid w:val="005050B1"/>
    <w:rsid w:val="005127CA"/>
    <w:rsid w:val="00514861"/>
    <w:rsid w:val="00514950"/>
    <w:rsid w:val="00516AA8"/>
    <w:rsid w:val="00517270"/>
    <w:rsid w:val="005212E7"/>
    <w:rsid w:val="005215E8"/>
    <w:rsid w:val="005254C0"/>
    <w:rsid w:val="0052650A"/>
    <w:rsid w:val="00527135"/>
    <w:rsid w:val="00530F9F"/>
    <w:rsid w:val="00532B6B"/>
    <w:rsid w:val="00533034"/>
    <w:rsid w:val="00535133"/>
    <w:rsid w:val="00541381"/>
    <w:rsid w:val="0054164C"/>
    <w:rsid w:val="005419BC"/>
    <w:rsid w:val="005507C4"/>
    <w:rsid w:val="005509B8"/>
    <w:rsid w:val="005511B7"/>
    <w:rsid w:val="00552026"/>
    <w:rsid w:val="0055435C"/>
    <w:rsid w:val="0055507A"/>
    <w:rsid w:val="00555722"/>
    <w:rsid w:val="00556979"/>
    <w:rsid w:val="00557FB4"/>
    <w:rsid w:val="005623CD"/>
    <w:rsid w:val="00562EC9"/>
    <w:rsid w:val="00563A46"/>
    <w:rsid w:val="0056424F"/>
    <w:rsid w:val="00566362"/>
    <w:rsid w:val="00567CBC"/>
    <w:rsid w:val="00570005"/>
    <w:rsid w:val="00571DB1"/>
    <w:rsid w:val="00572A55"/>
    <w:rsid w:val="00573BE7"/>
    <w:rsid w:val="005752B6"/>
    <w:rsid w:val="005754A6"/>
    <w:rsid w:val="0057677E"/>
    <w:rsid w:val="005769BD"/>
    <w:rsid w:val="00577053"/>
    <w:rsid w:val="00577103"/>
    <w:rsid w:val="00577913"/>
    <w:rsid w:val="00581C7A"/>
    <w:rsid w:val="00590EF1"/>
    <w:rsid w:val="005A1D5E"/>
    <w:rsid w:val="005A1F49"/>
    <w:rsid w:val="005A211B"/>
    <w:rsid w:val="005A2A72"/>
    <w:rsid w:val="005A2B9B"/>
    <w:rsid w:val="005A7944"/>
    <w:rsid w:val="005B0B73"/>
    <w:rsid w:val="005B1B29"/>
    <w:rsid w:val="005B219D"/>
    <w:rsid w:val="005B6F1A"/>
    <w:rsid w:val="005B71B6"/>
    <w:rsid w:val="005B7AF7"/>
    <w:rsid w:val="005C0DBB"/>
    <w:rsid w:val="005C611A"/>
    <w:rsid w:val="005C7417"/>
    <w:rsid w:val="005D2A4F"/>
    <w:rsid w:val="005D71C2"/>
    <w:rsid w:val="005E0CE0"/>
    <w:rsid w:val="005E39DF"/>
    <w:rsid w:val="005E4E1B"/>
    <w:rsid w:val="005E6395"/>
    <w:rsid w:val="005E6425"/>
    <w:rsid w:val="005E7372"/>
    <w:rsid w:val="005F05ED"/>
    <w:rsid w:val="005F127D"/>
    <w:rsid w:val="005F47D0"/>
    <w:rsid w:val="00612156"/>
    <w:rsid w:val="006127C4"/>
    <w:rsid w:val="00613694"/>
    <w:rsid w:val="00613810"/>
    <w:rsid w:val="00621D2F"/>
    <w:rsid w:val="00621E20"/>
    <w:rsid w:val="00624158"/>
    <w:rsid w:val="0062534A"/>
    <w:rsid w:val="006272FE"/>
    <w:rsid w:val="00627CE0"/>
    <w:rsid w:val="00636B73"/>
    <w:rsid w:val="006437DE"/>
    <w:rsid w:val="00643C3C"/>
    <w:rsid w:val="00644EA4"/>
    <w:rsid w:val="00646918"/>
    <w:rsid w:val="0064744B"/>
    <w:rsid w:val="00652668"/>
    <w:rsid w:val="00654C32"/>
    <w:rsid w:val="006560D7"/>
    <w:rsid w:val="00656A19"/>
    <w:rsid w:val="00660C26"/>
    <w:rsid w:val="0066142D"/>
    <w:rsid w:val="006624BC"/>
    <w:rsid w:val="00662B6A"/>
    <w:rsid w:val="00664F33"/>
    <w:rsid w:val="006660B4"/>
    <w:rsid w:val="00671A42"/>
    <w:rsid w:val="006807C6"/>
    <w:rsid w:val="006822ED"/>
    <w:rsid w:val="00682BCE"/>
    <w:rsid w:val="006852D5"/>
    <w:rsid w:val="006900FD"/>
    <w:rsid w:val="00691E03"/>
    <w:rsid w:val="0069418F"/>
    <w:rsid w:val="00694343"/>
    <w:rsid w:val="0069511C"/>
    <w:rsid w:val="006A1FE5"/>
    <w:rsid w:val="006A29D9"/>
    <w:rsid w:val="006A2A6E"/>
    <w:rsid w:val="006A39EF"/>
    <w:rsid w:val="006A63E9"/>
    <w:rsid w:val="006A7A0A"/>
    <w:rsid w:val="006A7D0B"/>
    <w:rsid w:val="006B19A8"/>
    <w:rsid w:val="006B67C7"/>
    <w:rsid w:val="006C1C3B"/>
    <w:rsid w:val="006C32B4"/>
    <w:rsid w:val="006C643D"/>
    <w:rsid w:val="006D2C8E"/>
    <w:rsid w:val="006D3F91"/>
    <w:rsid w:val="006E0707"/>
    <w:rsid w:val="006E3701"/>
    <w:rsid w:val="006E7491"/>
    <w:rsid w:val="006F0D26"/>
    <w:rsid w:val="006F226F"/>
    <w:rsid w:val="006F2F19"/>
    <w:rsid w:val="006F478F"/>
    <w:rsid w:val="006F75A2"/>
    <w:rsid w:val="006F7C41"/>
    <w:rsid w:val="007043D9"/>
    <w:rsid w:val="0070483B"/>
    <w:rsid w:val="00706245"/>
    <w:rsid w:val="00710CB3"/>
    <w:rsid w:val="00710D53"/>
    <w:rsid w:val="00711785"/>
    <w:rsid w:val="007120F6"/>
    <w:rsid w:val="00712605"/>
    <w:rsid w:val="00716577"/>
    <w:rsid w:val="0071679E"/>
    <w:rsid w:val="00716A53"/>
    <w:rsid w:val="00721DB9"/>
    <w:rsid w:val="007233FC"/>
    <w:rsid w:val="00725678"/>
    <w:rsid w:val="00726C61"/>
    <w:rsid w:val="007270E4"/>
    <w:rsid w:val="0072721E"/>
    <w:rsid w:val="00727C95"/>
    <w:rsid w:val="00727D9F"/>
    <w:rsid w:val="00733E12"/>
    <w:rsid w:val="00735BB1"/>
    <w:rsid w:val="00736C84"/>
    <w:rsid w:val="00737F11"/>
    <w:rsid w:val="0074058A"/>
    <w:rsid w:val="00740F82"/>
    <w:rsid w:val="0074202F"/>
    <w:rsid w:val="007423A3"/>
    <w:rsid w:val="007517D5"/>
    <w:rsid w:val="007554F1"/>
    <w:rsid w:val="00755D8E"/>
    <w:rsid w:val="007614F9"/>
    <w:rsid w:val="00764299"/>
    <w:rsid w:val="00764889"/>
    <w:rsid w:val="0076583C"/>
    <w:rsid w:val="0077573F"/>
    <w:rsid w:val="007762A4"/>
    <w:rsid w:val="0078202B"/>
    <w:rsid w:val="00786435"/>
    <w:rsid w:val="00787519"/>
    <w:rsid w:val="00790BFC"/>
    <w:rsid w:val="007915F6"/>
    <w:rsid w:val="007957CE"/>
    <w:rsid w:val="00797D90"/>
    <w:rsid w:val="007A09EE"/>
    <w:rsid w:val="007A3F28"/>
    <w:rsid w:val="007A42AE"/>
    <w:rsid w:val="007A6D30"/>
    <w:rsid w:val="007A7D41"/>
    <w:rsid w:val="007A7FBA"/>
    <w:rsid w:val="007B035C"/>
    <w:rsid w:val="007B144F"/>
    <w:rsid w:val="007B6041"/>
    <w:rsid w:val="007B7133"/>
    <w:rsid w:val="007C1E39"/>
    <w:rsid w:val="007C34FE"/>
    <w:rsid w:val="007C4591"/>
    <w:rsid w:val="007D2F95"/>
    <w:rsid w:val="007D4360"/>
    <w:rsid w:val="007D4D4C"/>
    <w:rsid w:val="007E7AEA"/>
    <w:rsid w:val="007E7D25"/>
    <w:rsid w:val="007F3605"/>
    <w:rsid w:val="00802031"/>
    <w:rsid w:val="0080747F"/>
    <w:rsid w:val="00807AD8"/>
    <w:rsid w:val="00813771"/>
    <w:rsid w:val="00814776"/>
    <w:rsid w:val="008147F6"/>
    <w:rsid w:val="00821AB1"/>
    <w:rsid w:val="0082275C"/>
    <w:rsid w:val="00825531"/>
    <w:rsid w:val="0082679B"/>
    <w:rsid w:val="008319A6"/>
    <w:rsid w:val="00836097"/>
    <w:rsid w:val="00837301"/>
    <w:rsid w:val="00837593"/>
    <w:rsid w:val="00841D63"/>
    <w:rsid w:val="00842601"/>
    <w:rsid w:val="00842ABF"/>
    <w:rsid w:val="00843978"/>
    <w:rsid w:val="0084468A"/>
    <w:rsid w:val="00846CB6"/>
    <w:rsid w:val="00850408"/>
    <w:rsid w:val="00850520"/>
    <w:rsid w:val="00852151"/>
    <w:rsid w:val="008560C2"/>
    <w:rsid w:val="00856702"/>
    <w:rsid w:val="00856C67"/>
    <w:rsid w:val="00860026"/>
    <w:rsid w:val="00861758"/>
    <w:rsid w:val="0086283D"/>
    <w:rsid w:val="008634F0"/>
    <w:rsid w:val="00863E79"/>
    <w:rsid w:val="00865539"/>
    <w:rsid w:val="00867D4C"/>
    <w:rsid w:val="00877436"/>
    <w:rsid w:val="00877AF5"/>
    <w:rsid w:val="00882143"/>
    <w:rsid w:val="00882533"/>
    <w:rsid w:val="00884237"/>
    <w:rsid w:val="0088632F"/>
    <w:rsid w:val="0088736F"/>
    <w:rsid w:val="00894415"/>
    <w:rsid w:val="00897237"/>
    <w:rsid w:val="008A016E"/>
    <w:rsid w:val="008A36ED"/>
    <w:rsid w:val="008A4356"/>
    <w:rsid w:val="008A5D3E"/>
    <w:rsid w:val="008A6C32"/>
    <w:rsid w:val="008A7D69"/>
    <w:rsid w:val="008B1B15"/>
    <w:rsid w:val="008B3CF2"/>
    <w:rsid w:val="008B5414"/>
    <w:rsid w:val="008B6B10"/>
    <w:rsid w:val="008B7754"/>
    <w:rsid w:val="008B7E1F"/>
    <w:rsid w:val="008C0744"/>
    <w:rsid w:val="008C42E1"/>
    <w:rsid w:val="008D0AD8"/>
    <w:rsid w:val="008D2ACF"/>
    <w:rsid w:val="008D32C0"/>
    <w:rsid w:val="008D51EF"/>
    <w:rsid w:val="008D6389"/>
    <w:rsid w:val="008E0C41"/>
    <w:rsid w:val="008E2B1B"/>
    <w:rsid w:val="008E41E7"/>
    <w:rsid w:val="008E4B7B"/>
    <w:rsid w:val="008E5DC4"/>
    <w:rsid w:val="008F017B"/>
    <w:rsid w:val="008F317E"/>
    <w:rsid w:val="0090362E"/>
    <w:rsid w:val="00903A02"/>
    <w:rsid w:val="009044F9"/>
    <w:rsid w:val="00905B7F"/>
    <w:rsid w:val="0090630E"/>
    <w:rsid w:val="00906C06"/>
    <w:rsid w:val="00907FFE"/>
    <w:rsid w:val="0091069C"/>
    <w:rsid w:val="009113FA"/>
    <w:rsid w:val="00912757"/>
    <w:rsid w:val="00914D28"/>
    <w:rsid w:val="009178CE"/>
    <w:rsid w:val="00931904"/>
    <w:rsid w:val="00937A0A"/>
    <w:rsid w:val="009438BC"/>
    <w:rsid w:val="00951EA0"/>
    <w:rsid w:val="0096059C"/>
    <w:rsid w:val="00961335"/>
    <w:rsid w:val="00962B28"/>
    <w:rsid w:val="00964B5A"/>
    <w:rsid w:val="009667A5"/>
    <w:rsid w:val="0097097D"/>
    <w:rsid w:val="00971381"/>
    <w:rsid w:val="0097208E"/>
    <w:rsid w:val="00977297"/>
    <w:rsid w:val="009801C2"/>
    <w:rsid w:val="00980970"/>
    <w:rsid w:val="00982309"/>
    <w:rsid w:val="00982A0D"/>
    <w:rsid w:val="0098424A"/>
    <w:rsid w:val="00984FCB"/>
    <w:rsid w:val="00985D4E"/>
    <w:rsid w:val="009910A5"/>
    <w:rsid w:val="00991FAF"/>
    <w:rsid w:val="009924C4"/>
    <w:rsid w:val="009A10FA"/>
    <w:rsid w:val="009A1CB4"/>
    <w:rsid w:val="009A25F6"/>
    <w:rsid w:val="009A6135"/>
    <w:rsid w:val="009B0D00"/>
    <w:rsid w:val="009B12A8"/>
    <w:rsid w:val="009B40F1"/>
    <w:rsid w:val="009B44C9"/>
    <w:rsid w:val="009B4734"/>
    <w:rsid w:val="009B7CD1"/>
    <w:rsid w:val="009C2F57"/>
    <w:rsid w:val="009C42DD"/>
    <w:rsid w:val="009C4E36"/>
    <w:rsid w:val="009C559B"/>
    <w:rsid w:val="009D4A34"/>
    <w:rsid w:val="009D63C2"/>
    <w:rsid w:val="009D7C42"/>
    <w:rsid w:val="009E3BD1"/>
    <w:rsid w:val="009E565C"/>
    <w:rsid w:val="009F4240"/>
    <w:rsid w:val="009F7E3F"/>
    <w:rsid w:val="00A001B2"/>
    <w:rsid w:val="00A006C3"/>
    <w:rsid w:val="00A01CC0"/>
    <w:rsid w:val="00A0234C"/>
    <w:rsid w:val="00A035B7"/>
    <w:rsid w:val="00A05140"/>
    <w:rsid w:val="00A0634E"/>
    <w:rsid w:val="00A113D6"/>
    <w:rsid w:val="00A1489B"/>
    <w:rsid w:val="00A174C8"/>
    <w:rsid w:val="00A17DA7"/>
    <w:rsid w:val="00A201C5"/>
    <w:rsid w:val="00A22943"/>
    <w:rsid w:val="00A26BBF"/>
    <w:rsid w:val="00A31434"/>
    <w:rsid w:val="00A34226"/>
    <w:rsid w:val="00A4054B"/>
    <w:rsid w:val="00A413E0"/>
    <w:rsid w:val="00A4744A"/>
    <w:rsid w:val="00A50089"/>
    <w:rsid w:val="00A5107C"/>
    <w:rsid w:val="00A51340"/>
    <w:rsid w:val="00A5160C"/>
    <w:rsid w:val="00A5518D"/>
    <w:rsid w:val="00A57FCA"/>
    <w:rsid w:val="00A61442"/>
    <w:rsid w:val="00A61BED"/>
    <w:rsid w:val="00A63BC5"/>
    <w:rsid w:val="00A6638F"/>
    <w:rsid w:val="00A67256"/>
    <w:rsid w:val="00A707B2"/>
    <w:rsid w:val="00A70B6C"/>
    <w:rsid w:val="00A70E53"/>
    <w:rsid w:val="00A7159B"/>
    <w:rsid w:val="00A73483"/>
    <w:rsid w:val="00A7423E"/>
    <w:rsid w:val="00A80D74"/>
    <w:rsid w:val="00A8128D"/>
    <w:rsid w:val="00A850DC"/>
    <w:rsid w:val="00A857D1"/>
    <w:rsid w:val="00A8597C"/>
    <w:rsid w:val="00A92C87"/>
    <w:rsid w:val="00A932F4"/>
    <w:rsid w:val="00A94662"/>
    <w:rsid w:val="00A94ECC"/>
    <w:rsid w:val="00A96065"/>
    <w:rsid w:val="00AA21AC"/>
    <w:rsid w:val="00AA27CD"/>
    <w:rsid w:val="00AA485C"/>
    <w:rsid w:val="00AB0F90"/>
    <w:rsid w:val="00AB4E70"/>
    <w:rsid w:val="00AC21C5"/>
    <w:rsid w:val="00AC33AF"/>
    <w:rsid w:val="00AD0B4D"/>
    <w:rsid w:val="00AD161C"/>
    <w:rsid w:val="00AD18C6"/>
    <w:rsid w:val="00AD27A3"/>
    <w:rsid w:val="00AD5B90"/>
    <w:rsid w:val="00AD5DA4"/>
    <w:rsid w:val="00AE03AD"/>
    <w:rsid w:val="00AE1ADD"/>
    <w:rsid w:val="00AF62D9"/>
    <w:rsid w:val="00B0061B"/>
    <w:rsid w:val="00B045F8"/>
    <w:rsid w:val="00B125F4"/>
    <w:rsid w:val="00B14F01"/>
    <w:rsid w:val="00B15679"/>
    <w:rsid w:val="00B1623B"/>
    <w:rsid w:val="00B21103"/>
    <w:rsid w:val="00B30CF4"/>
    <w:rsid w:val="00B311D2"/>
    <w:rsid w:val="00B35E5D"/>
    <w:rsid w:val="00B36A9B"/>
    <w:rsid w:val="00B401A5"/>
    <w:rsid w:val="00B424E8"/>
    <w:rsid w:val="00B430E2"/>
    <w:rsid w:val="00B46FE4"/>
    <w:rsid w:val="00B5096E"/>
    <w:rsid w:val="00B53FC1"/>
    <w:rsid w:val="00B575F8"/>
    <w:rsid w:val="00B63D24"/>
    <w:rsid w:val="00B65002"/>
    <w:rsid w:val="00B77457"/>
    <w:rsid w:val="00B77CE7"/>
    <w:rsid w:val="00B816CE"/>
    <w:rsid w:val="00B8170B"/>
    <w:rsid w:val="00B90497"/>
    <w:rsid w:val="00B93C25"/>
    <w:rsid w:val="00B941E7"/>
    <w:rsid w:val="00B9444F"/>
    <w:rsid w:val="00B954A3"/>
    <w:rsid w:val="00B95B1C"/>
    <w:rsid w:val="00BA1F3C"/>
    <w:rsid w:val="00BA3DE7"/>
    <w:rsid w:val="00BA3FF1"/>
    <w:rsid w:val="00BA4DB7"/>
    <w:rsid w:val="00BA5E50"/>
    <w:rsid w:val="00BA6C26"/>
    <w:rsid w:val="00BB25FB"/>
    <w:rsid w:val="00BB2677"/>
    <w:rsid w:val="00BB6449"/>
    <w:rsid w:val="00BC0813"/>
    <w:rsid w:val="00BC27A5"/>
    <w:rsid w:val="00BC47F1"/>
    <w:rsid w:val="00BC5B42"/>
    <w:rsid w:val="00BC6A48"/>
    <w:rsid w:val="00BD4F7F"/>
    <w:rsid w:val="00BE05B8"/>
    <w:rsid w:val="00BE4813"/>
    <w:rsid w:val="00BE5268"/>
    <w:rsid w:val="00BE557C"/>
    <w:rsid w:val="00BE5FDD"/>
    <w:rsid w:val="00BE739A"/>
    <w:rsid w:val="00BF085F"/>
    <w:rsid w:val="00BF0A0B"/>
    <w:rsid w:val="00BF1C22"/>
    <w:rsid w:val="00BF48BE"/>
    <w:rsid w:val="00BF6FF4"/>
    <w:rsid w:val="00BF7CDB"/>
    <w:rsid w:val="00C03424"/>
    <w:rsid w:val="00C03955"/>
    <w:rsid w:val="00C052A3"/>
    <w:rsid w:val="00C05D42"/>
    <w:rsid w:val="00C05D6F"/>
    <w:rsid w:val="00C10A38"/>
    <w:rsid w:val="00C11682"/>
    <w:rsid w:val="00C16FA2"/>
    <w:rsid w:val="00C234FD"/>
    <w:rsid w:val="00C23CA4"/>
    <w:rsid w:val="00C26AF4"/>
    <w:rsid w:val="00C2739D"/>
    <w:rsid w:val="00C31809"/>
    <w:rsid w:val="00C32537"/>
    <w:rsid w:val="00C33182"/>
    <w:rsid w:val="00C362D9"/>
    <w:rsid w:val="00C36651"/>
    <w:rsid w:val="00C41016"/>
    <w:rsid w:val="00C41EDA"/>
    <w:rsid w:val="00C42287"/>
    <w:rsid w:val="00C51A38"/>
    <w:rsid w:val="00C53C8E"/>
    <w:rsid w:val="00C557F5"/>
    <w:rsid w:val="00C5593F"/>
    <w:rsid w:val="00C60D3D"/>
    <w:rsid w:val="00C61DCA"/>
    <w:rsid w:val="00C622A0"/>
    <w:rsid w:val="00C64D37"/>
    <w:rsid w:val="00C66969"/>
    <w:rsid w:val="00C745A0"/>
    <w:rsid w:val="00C75662"/>
    <w:rsid w:val="00C77CA0"/>
    <w:rsid w:val="00C83951"/>
    <w:rsid w:val="00C83E4F"/>
    <w:rsid w:val="00C85DF9"/>
    <w:rsid w:val="00C90A81"/>
    <w:rsid w:val="00C91BDB"/>
    <w:rsid w:val="00C9346B"/>
    <w:rsid w:val="00C937BD"/>
    <w:rsid w:val="00C94A92"/>
    <w:rsid w:val="00CA117B"/>
    <w:rsid w:val="00CA531D"/>
    <w:rsid w:val="00CA6F0A"/>
    <w:rsid w:val="00CB2C8F"/>
    <w:rsid w:val="00CB66BC"/>
    <w:rsid w:val="00CB7C7F"/>
    <w:rsid w:val="00CC1ED9"/>
    <w:rsid w:val="00CC62C9"/>
    <w:rsid w:val="00CD08FD"/>
    <w:rsid w:val="00CD0FD6"/>
    <w:rsid w:val="00CD3AD2"/>
    <w:rsid w:val="00CD76C1"/>
    <w:rsid w:val="00CE0BA3"/>
    <w:rsid w:val="00CE11B2"/>
    <w:rsid w:val="00CE6D17"/>
    <w:rsid w:val="00CE7100"/>
    <w:rsid w:val="00CF136D"/>
    <w:rsid w:val="00CF1B94"/>
    <w:rsid w:val="00CF2DD1"/>
    <w:rsid w:val="00CF6152"/>
    <w:rsid w:val="00CF7A10"/>
    <w:rsid w:val="00D03CDC"/>
    <w:rsid w:val="00D06A99"/>
    <w:rsid w:val="00D06E28"/>
    <w:rsid w:val="00D1104D"/>
    <w:rsid w:val="00D120AF"/>
    <w:rsid w:val="00D12D45"/>
    <w:rsid w:val="00D12DEA"/>
    <w:rsid w:val="00D15B38"/>
    <w:rsid w:val="00D259F2"/>
    <w:rsid w:val="00D34F0A"/>
    <w:rsid w:val="00D476D3"/>
    <w:rsid w:val="00D515E0"/>
    <w:rsid w:val="00D55982"/>
    <w:rsid w:val="00D62AC3"/>
    <w:rsid w:val="00D62CB5"/>
    <w:rsid w:val="00D633CC"/>
    <w:rsid w:val="00D641C3"/>
    <w:rsid w:val="00D64C33"/>
    <w:rsid w:val="00D66E4D"/>
    <w:rsid w:val="00D7216F"/>
    <w:rsid w:val="00D73214"/>
    <w:rsid w:val="00D74AC1"/>
    <w:rsid w:val="00D7689B"/>
    <w:rsid w:val="00D77947"/>
    <w:rsid w:val="00D803B5"/>
    <w:rsid w:val="00D83A48"/>
    <w:rsid w:val="00D83BD5"/>
    <w:rsid w:val="00D85CC6"/>
    <w:rsid w:val="00D86367"/>
    <w:rsid w:val="00D868A7"/>
    <w:rsid w:val="00D92470"/>
    <w:rsid w:val="00D97C99"/>
    <w:rsid w:val="00DA10BE"/>
    <w:rsid w:val="00DA337D"/>
    <w:rsid w:val="00DA3CA7"/>
    <w:rsid w:val="00DA6269"/>
    <w:rsid w:val="00DB06FE"/>
    <w:rsid w:val="00DB0A66"/>
    <w:rsid w:val="00DB1FFF"/>
    <w:rsid w:val="00DB48DB"/>
    <w:rsid w:val="00DB55D5"/>
    <w:rsid w:val="00DC1538"/>
    <w:rsid w:val="00DC18C9"/>
    <w:rsid w:val="00DC22A2"/>
    <w:rsid w:val="00DC6290"/>
    <w:rsid w:val="00DD286A"/>
    <w:rsid w:val="00DD3D08"/>
    <w:rsid w:val="00DD64F3"/>
    <w:rsid w:val="00DD6E35"/>
    <w:rsid w:val="00DD7DF6"/>
    <w:rsid w:val="00DE000D"/>
    <w:rsid w:val="00DE2448"/>
    <w:rsid w:val="00DE2749"/>
    <w:rsid w:val="00DE43F9"/>
    <w:rsid w:val="00DE4A65"/>
    <w:rsid w:val="00DE5A8A"/>
    <w:rsid w:val="00DF0EB3"/>
    <w:rsid w:val="00DF0F05"/>
    <w:rsid w:val="00DF0F4B"/>
    <w:rsid w:val="00DF3E7D"/>
    <w:rsid w:val="00DF52BA"/>
    <w:rsid w:val="00DF5BBE"/>
    <w:rsid w:val="00DF6CB6"/>
    <w:rsid w:val="00E00516"/>
    <w:rsid w:val="00E07A3F"/>
    <w:rsid w:val="00E116F4"/>
    <w:rsid w:val="00E13D44"/>
    <w:rsid w:val="00E15286"/>
    <w:rsid w:val="00E22E56"/>
    <w:rsid w:val="00E24E49"/>
    <w:rsid w:val="00E31FBF"/>
    <w:rsid w:val="00E32C53"/>
    <w:rsid w:val="00E32EC3"/>
    <w:rsid w:val="00E34DF7"/>
    <w:rsid w:val="00E361C6"/>
    <w:rsid w:val="00E41088"/>
    <w:rsid w:val="00E42D1D"/>
    <w:rsid w:val="00E4384B"/>
    <w:rsid w:val="00E45A6E"/>
    <w:rsid w:val="00E4771F"/>
    <w:rsid w:val="00E5390B"/>
    <w:rsid w:val="00E53BEA"/>
    <w:rsid w:val="00E54352"/>
    <w:rsid w:val="00E57E69"/>
    <w:rsid w:val="00E60AAE"/>
    <w:rsid w:val="00E66EBA"/>
    <w:rsid w:val="00E67983"/>
    <w:rsid w:val="00E756D7"/>
    <w:rsid w:val="00E801AE"/>
    <w:rsid w:val="00E80DCC"/>
    <w:rsid w:val="00E824BB"/>
    <w:rsid w:val="00E84F03"/>
    <w:rsid w:val="00E86C47"/>
    <w:rsid w:val="00E87AD6"/>
    <w:rsid w:val="00E91395"/>
    <w:rsid w:val="00E9289D"/>
    <w:rsid w:val="00E96068"/>
    <w:rsid w:val="00EA3EE1"/>
    <w:rsid w:val="00EA4CAC"/>
    <w:rsid w:val="00EA615A"/>
    <w:rsid w:val="00EB1645"/>
    <w:rsid w:val="00EB3620"/>
    <w:rsid w:val="00EB3A45"/>
    <w:rsid w:val="00EB5917"/>
    <w:rsid w:val="00EC0E61"/>
    <w:rsid w:val="00EC143C"/>
    <w:rsid w:val="00EC1D8F"/>
    <w:rsid w:val="00EC2B94"/>
    <w:rsid w:val="00EC2D6B"/>
    <w:rsid w:val="00EC6E47"/>
    <w:rsid w:val="00ED54C7"/>
    <w:rsid w:val="00EE20FA"/>
    <w:rsid w:val="00EE3177"/>
    <w:rsid w:val="00EE4A40"/>
    <w:rsid w:val="00EE6A1B"/>
    <w:rsid w:val="00EE704C"/>
    <w:rsid w:val="00EE7D8B"/>
    <w:rsid w:val="00EF07EA"/>
    <w:rsid w:val="00EF0A5C"/>
    <w:rsid w:val="00EF3236"/>
    <w:rsid w:val="00EF6F0D"/>
    <w:rsid w:val="00EF737B"/>
    <w:rsid w:val="00F03FC2"/>
    <w:rsid w:val="00F10ACD"/>
    <w:rsid w:val="00F11151"/>
    <w:rsid w:val="00F11D7F"/>
    <w:rsid w:val="00F15454"/>
    <w:rsid w:val="00F16FF4"/>
    <w:rsid w:val="00F20CC2"/>
    <w:rsid w:val="00F21F2A"/>
    <w:rsid w:val="00F2274A"/>
    <w:rsid w:val="00F25FAD"/>
    <w:rsid w:val="00F27810"/>
    <w:rsid w:val="00F30546"/>
    <w:rsid w:val="00F31629"/>
    <w:rsid w:val="00F31647"/>
    <w:rsid w:val="00F333FE"/>
    <w:rsid w:val="00F335C9"/>
    <w:rsid w:val="00F337AF"/>
    <w:rsid w:val="00F33B37"/>
    <w:rsid w:val="00F35202"/>
    <w:rsid w:val="00F35BE9"/>
    <w:rsid w:val="00F37EB3"/>
    <w:rsid w:val="00F502D0"/>
    <w:rsid w:val="00F57922"/>
    <w:rsid w:val="00F60240"/>
    <w:rsid w:val="00F606E5"/>
    <w:rsid w:val="00F614CB"/>
    <w:rsid w:val="00F6225C"/>
    <w:rsid w:val="00F63AA8"/>
    <w:rsid w:val="00F72F31"/>
    <w:rsid w:val="00F748F9"/>
    <w:rsid w:val="00F7558F"/>
    <w:rsid w:val="00F759F3"/>
    <w:rsid w:val="00F76EB4"/>
    <w:rsid w:val="00F770AE"/>
    <w:rsid w:val="00F77B9D"/>
    <w:rsid w:val="00F807A2"/>
    <w:rsid w:val="00F8279C"/>
    <w:rsid w:val="00F83202"/>
    <w:rsid w:val="00F838E1"/>
    <w:rsid w:val="00F83B32"/>
    <w:rsid w:val="00F864AC"/>
    <w:rsid w:val="00F8657D"/>
    <w:rsid w:val="00F922EE"/>
    <w:rsid w:val="00F953A4"/>
    <w:rsid w:val="00F95985"/>
    <w:rsid w:val="00F95A45"/>
    <w:rsid w:val="00FA0837"/>
    <w:rsid w:val="00FA380B"/>
    <w:rsid w:val="00FA3BA8"/>
    <w:rsid w:val="00FA437B"/>
    <w:rsid w:val="00FA55E4"/>
    <w:rsid w:val="00FA6336"/>
    <w:rsid w:val="00FA6541"/>
    <w:rsid w:val="00FB589B"/>
    <w:rsid w:val="00FB766A"/>
    <w:rsid w:val="00FC1E21"/>
    <w:rsid w:val="00FC3BF7"/>
    <w:rsid w:val="00FC51B2"/>
    <w:rsid w:val="00FC7165"/>
    <w:rsid w:val="00FC74E2"/>
    <w:rsid w:val="00FD10C7"/>
    <w:rsid w:val="00FD13B4"/>
    <w:rsid w:val="00FD6CA0"/>
    <w:rsid w:val="00FE0CD8"/>
    <w:rsid w:val="00FE447B"/>
    <w:rsid w:val="00FE5411"/>
    <w:rsid w:val="00FF0668"/>
    <w:rsid w:val="00FF342F"/>
    <w:rsid w:val="00FF6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8DEBE"/>
  <w15:docId w15:val="{476B5D17-3D05-419B-9EAF-B6813B24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60B4"/>
    <w:pPr>
      <w:spacing w:before="120" w:after="0"/>
    </w:pPr>
    <w:rPr>
      <w:rFonts w:ascii="Arial" w:eastAsia="Times New Roman" w:hAnsi="Arial" w:cs="Arial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19C"/>
    <w:pPr>
      <w:spacing w:before="480" w:after="120"/>
      <w:outlineLvl w:val="0"/>
    </w:pPr>
    <w:rPr>
      <w:rFonts w:eastAsia="Arial"/>
      <w:b/>
      <w:bCs/>
      <w:iCs/>
      <w:color w:val="993366"/>
      <w:sz w:val="40"/>
      <w:szCs w:val="3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7A3F28"/>
    <w:pPr>
      <w:spacing w:before="360" w:after="240"/>
      <w:outlineLvl w:val="1"/>
    </w:pPr>
    <w:rPr>
      <w:sz w:val="32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6660B4"/>
    <w:pPr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6D5F"/>
  </w:style>
  <w:style w:type="paragraph" w:styleId="Fuzeile">
    <w:name w:val="footer"/>
    <w:basedOn w:val="Standard"/>
    <w:link w:val="FuzeileZchn"/>
    <w:uiPriority w:val="99"/>
    <w:unhideWhenUsed/>
    <w:rsid w:val="00266D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6D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D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D5F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19C"/>
    <w:rPr>
      <w:rFonts w:ascii="Arial" w:eastAsia="Arial" w:hAnsi="Arial" w:cs="Arial"/>
      <w:b/>
      <w:bCs/>
      <w:iCs/>
      <w:color w:val="993366"/>
      <w:sz w:val="40"/>
      <w:szCs w:val="36"/>
      <w:lang w:val="de-DE" w:eastAsia="de-DE"/>
    </w:rPr>
  </w:style>
  <w:style w:type="paragraph" w:styleId="KeinLeerraum">
    <w:name w:val="No Spacing"/>
    <w:uiPriority w:val="1"/>
    <w:qFormat/>
    <w:rsid w:val="00266D5F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224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57F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F789D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660B4"/>
    <w:rPr>
      <w:rFonts w:ascii="Arial" w:eastAsia="Arial" w:hAnsi="Arial" w:cs="Arial"/>
      <w:b/>
      <w:bCs/>
      <w:iCs/>
      <w:color w:val="993366"/>
      <w:sz w:val="24"/>
      <w:szCs w:val="36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B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B9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B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B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B94"/>
    <w:rPr>
      <w:b/>
      <w:bCs/>
      <w:sz w:val="20"/>
      <w:szCs w:val="20"/>
    </w:rPr>
  </w:style>
  <w:style w:type="paragraph" w:customStyle="1" w:styleId="Text">
    <w:name w:val="Text"/>
    <w:rsid w:val="00145AD6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" w:eastAsia="Arial Unicode MS" w:hAnsi="Arial Unicode MS" w:cs="Arial Unicode MS"/>
      <w:color w:val="000000"/>
      <w:bdr w:val="nil"/>
      <w:lang w:val="de-DE"/>
    </w:rPr>
  </w:style>
  <w:style w:type="numbering" w:customStyle="1" w:styleId="Strich">
    <w:name w:val="Strich"/>
    <w:rsid w:val="00145AD6"/>
    <w:pPr>
      <w:numPr>
        <w:numId w:val="1"/>
      </w:numPr>
    </w:pPr>
  </w:style>
  <w:style w:type="numbering" w:customStyle="1" w:styleId="List0">
    <w:name w:val="List 0"/>
    <w:basedOn w:val="KeineListe"/>
    <w:rsid w:val="00E60AAE"/>
    <w:pPr>
      <w:numPr>
        <w:numId w:val="2"/>
      </w:numPr>
    </w:pPr>
  </w:style>
  <w:style w:type="table" w:customStyle="1" w:styleId="TableNormal">
    <w:name w:val="Table Normal"/>
    <w:rsid w:val="00D863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ummeriert">
    <w:name w:val="Nummeriert"/>
    <w:rsid w:val="00D86367"/>
    <w:pPr>
      <w:numPr>
        <w:numId w:val="4"/>
      </w:numPr>
    </w:pPr>
  </w:style>
  <w:style w:type="numbering" w:customStyle="1" w:styleId="List1">
    <w:name w:val="List 1"/>
    <w:basedOn w:val="KeineListe"/>
    <w:rsid w:val="00D86367"/>
    <w:pPr>
      <w:numPr>
        <w:numId w:val="3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A3F28"/>
    <w:rPr>
      <w:rFonts w:ascii="Arial" w:eastAsia="Arial" w:hAnsi="Arial" w:cs="Arial"/>
      <w:b/>
      <w:bCs/>
      <w:iCs/>
      <w:color w:val="993366"/>
      <w:sz w:val="32"/>
      <w:szCs w:val="36"/>
      <w:lang w:val="de-DE" w:eastAsia="de-DE"/>
    </w:rPr>
  </w:style>
  <w:style w:type="paragraph" w:customStyle="1" w:styleId="Standard-zentriert">
    <w:name w:val="Standard - zentriert"/>
    <w:basedOn w:val="Standard"/>
    <w:uiPriority w:val="99"/>
    <w:rsid w:val="00EE6A1B"/>
    <w:pPr>
      <w:spacing w:line="288" w:lineRule="auto"/>
      <w:jc w:val="center"/>
    </w:pPr>
    <w:rPr>
      <w:rFonts w:cs="Times New Roman"/>
      <w:color w:val="333333"/>
    </w:rPr>
  </w:style>
  <w:style w:type="character" w:customStyle="1" w:styleId="StandardFett">
    <w:name w:val="Standard Fett"/>
    <w:rsid w:val="00EE6A1B"/>
    <w:rPr>
      <w:rFonts w:ascii="Arial" w:hAnsi="Arial" w:cs="Arial" w:hint="default"/>
      <w:b/>
      <w:bCs/>
      <w:color w:val="333333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11151"/>
    <w:pPr>
      <w:spacing w:line="240" w:lineRule="auto"/>
    </w:pPr>
    <w:rPr>
      <w:rFonts w:eastAsiaTheme="minorHAnsi"/>
      <w:sz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11151"/>
    <w:rPr>
      <w:rFonts w:eastAsiaTheme="minorHAns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F11151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55202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styleId="Platzhaltertext">
    <w:name w:val="Placeholder Text"/>
    <w:basedOn w:val="Absatz-Standardschriftart"/>
    <w:uiPriority w:val="99"/>
    <w:semiHidden/>
    <w:rsid w:val="00057BCB"/>
    <w:rPr>
      <w:color w:val="808080"/>
    </w:rPr>
  </w:style>
  <w:style w:type="table" w:styleId="Gitternetztabelle5dunkelAkzent2">
    <w:name w:val="Grid Table 5 Dark Accent 2"/>
    <w:basedOn w:val="NormaleTabelle"/>
    <w:uiPriority w:val="50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netztabelle4Akzent2">
    <w:name w:val="Grid Table 4 Accent 2"/>
    <w:basedOn w:val="NormaleTabelle"/>
    <w:uiPriority w:val="49"/>
    <w:rsid w:val="004A163D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6852D5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F316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hyperlink" Target="https://creativecommons.org/licenses/by/4.0/deed.de" TargetMode="External"/><Relationship Id="rId1" Type="http://schemas.openxmlformats.org/officeDocument/2006/relationships/hyperlink" Target="http://www.learnforever.at" TargetMode="External"/><Relationship Id="rId6" Type="http://schemas.openxmlformats.org/officeDocument/2006/relationships/image" Target="media/image7.png"/><Relationship Id="rId5" Type="http://schemas.openxmlformats.org/officeDocument/2006/relationships/hyperlink" Target="https://creativecommons.org/licenses/by/4.0/deed.de" TargetMode="External"/><Relationship Id="rId4" Type="http://schemas.openxmlformats.org/officeDocument/2006/relationships/hyperlink" Target="http://www.learnforever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Bildung%20und%20Lernen\2_Projekte\2.%20Genehmigte%20Projekte\lfe%20ZW2\6%20Vorlagen\6.2%20Arbeitsdokumente\lfeZW2_Tagesordn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77A6-F836-44D3-92B8-05C96498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lfeZW2_Tagesordnung</Template>
  <TotalTime>0</TotalTime>
  <Pages>2</Pages>
  <Words>259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Beneke Elke / EP-Projektmanagement;Dipl.-Ing. (FH) Eva Brenner MSc/akzente</dc:creator>
  <cp:lastModifiedBy>Britta Ungermanns</cp:lastModifiedBy>
  <cp:revision>7</cp:revision>
  <cp:lastPrinted>2019-08-20T13:21:00Z</cp:lastPrinted>
  <dcterms:created xsi:type="dcterms:W3CDTF">2021-07-19T08:16:00Z</dcterms:created>
  <dcterms:modified xsi:type="dcterms:W3CDTF">2021-09-22T15:02:00Z</dcterms:modified>
</cp:coreProperties>
</file>